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BD453" w14:textId="77777777" w:rsidR="00C14CF9" w:rsidRDefault="00C14CF9" w:rsidP="0031268E">
      <w:pPr>
        <w:jc w:val="right"/>
        <w:rPr>
          <w:b/>
          <w:i/>
        </w:rPr>
      </w:pPr>
    </w:p>
    <w:p w14:paraId="4722FE14" w14:textId="2A978179" w:rsidR="006F489B" w:rsidRDefault="006F489B">
      <w:pPr>
        <w:rPr>
          <w:bCs/>
          <w:iCs/>
        </w:rPr>
      </w:pPr>
    </w:p>
    <w:p w14:paraId="114EC58B" w14:textId="77777777" w:rsidR="00527B97" w:rsidRDefault="00527B97">
      <w:pPr>
        <w:rPr>
          <w:b/>
          <w:i/>
        </w:rPr>
      </w:pPr>
    </w:p>
    <w:p w14:paraId="06DD64B3" w14:textId="7BCEC926" w:rsidR="00C14CF9" w:rsidRDefault="00C14CF9">
      <w:pPr>
        <w:pStyle w:val="Heading5"/>
        <w:rPr>
          <w:sz w:val="40"/>
        </w:rPr>
      </w:pPr>
      <w:r>
        <w:rPr>
          <w:sz w:val="40"/>
        </w:rPr>
        <w:t>STCP 04-5 Issue 00</w:t>
      </w:r>
      <w:r w:rsidR="00A50A6D">
        <w:rPr>
          <w:sz w:val="40"/>
        </w:rPr>
        <w:t>7</w:t>
      </w:r>
      <w:r>
        <w:rPr>
          <w:sz w:val="40"/>
        </w:rPr>
        <w:t xml:space="preserve"> Operational Telephony </w:t>
      </w:r>
    </w:p>
    <w:p w14:paraId="766CD3C2" w14:textId="77777777" w:rsidR="00C14CF9" w:rsidRDefault="00C14CF9" w:rsidP="001E3C4E">
      <w:pPr>
        <w:pStyle w:val="Heading5"/>
      </w:pPr>
      <w:r>
        <w:t>STC Procedure Document Authorisation</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C14CF9" w14:paraId="41593498" w14:textId="77777777" w:rsidTr="004340E5">
        <w:tc>
          <w:tcPr>
            <w:tcW w:w="2518" w:type="dxa"/>
          </w:tcPr>
          <w:p w14:paraId="4804A42D" w14:textId="77777777" w:rsidR="00C14CF9" w:rsidRDefault="001E3C4E">
            <w:pPr>
              <w:spacing w:before="120"/>
              <w:jc w:val="center"/>
              <w:rPr>
                <w:b/>
                <w:color w:val="000000"/>
              </w:rPr>
            </w:pPr>
            <w:r>
              <w:rPr>
                <w:b/>
                <w:color w:val="000000"/>
              </w:rPr>
              <w:t xml:space="preserve"> Party</w:t>
            </w:r>
          </w:p>
        </w:tc>
        <w:tc>
          <w:tcPr>
            <w:tcW w:w="2126" w:type="dxa"/>
          </w:tcPr>
          <w:p w14:paraId="751B1EFF" w14:textId="77777777" w:rsidR="00C14CF9" w:rsidRDefault="00C14CF9">
            <w:pPr>
              <w:spacing w:before="120"/>
              <w:jc w:val="center"/>
              <w:rPr>
                <w:b/>
                <w:color w:val="000000"/>
              </w:rPr>
            </w:pPr>
            <w:r>
              <w:rPr>
                <w:b/>
                <w:color w:val="000000"/>
              </w:rPr>
              <w:t>Name of Party Representative</w:t>
            </w:r>
          </w:p>
        </w:tc>
        <w:tc>
          <w:tcPr>
            <w:tcW w:w="2552" w:type="dxa"/>
          </w:tcPr>
          <w:p w14:paraId="2C8115DF" w14:textId="77777777" w:rsidR="00C14CF9" w:rsidRDefault="00C14CF9">
            <w:pPr>
              <w:spacing w:before="120"/>
              <w:jc w:val="center"/>
              <w:rPr>
                <w:b/>
                <w:color w:val="000000"/>
              </w:rPr>
            </w:pPr>
            <w:r>
              <w:rPr>
                <w:b/>
                <w:color w:val="000000"/>
              </w:rPr>
              <w:t>Signature</w:t>
            </w:r>
          </w:p>
        </w:tc>
        <w:tc>
          <w:tcPr>
            <w:tcW w:w="1276" w:type="dxa"/>
          </w:tcPr>
          <w:p w14:paraId="6F30E1F4" w14:textId="77777777" w:rsidR="00C14CF9" w:rsidRDefault="00C14CF9">
            <w:pPr>
              <w:spacing w:before="120"/>
              <w:jc w:val="center"/>
              <w:rPr>
                <w:b/>
                <w:color w:val="000000"/>
              </w:rPr>
            </w:pPr>
            <w:r>
              <w:rPr>
                <w:b/>
                <w:color w:val="000000"/>
              </w:rPr>
              <w:t>Date</w:t>
            </w:r>
          </w:p>
        </w:tc>
      </w:tr>
      <w:tr w:rsidR="00866535" w14:paraId="71A7413D" w14:textId="77777777" w:rsidTr="004340E5">
        <w:trPr>
          <w:trHeight w:val="765"/>
        </w:trPr>
        <w:tc>
          <w:tcPr>
            <w:tcW w:w="2518" w:type="dxa"/>
            <w:vAlign w:val="center"/>
          </w:tcPr>
          <w:p w14:paraId="164374E0" w14:textId="75A14FE2" w:rsidR="00866535" w:rsidRDefault="009B427F">
            <w:pPr>
              <w:spacing w:before="120"/>
              <w:ind w:right="317"/>
              <w:rPr>
                <w:sz w:val="22"/>
                <w:lang w:eastAsia="en-GB"/>
              </w:rPr>
            </w:pPr>
            <w:r>
              <w:rPr>
                <w:sz w:val="22"/>
                <w:lang w:eastAsia="en-GB"/>
              </w:rPr>
              <w:t>The Company</w:t>
            </w:r>
          </w:p>
        </w:tc>
        <w:tc>
          <w:tcPr>
            <w:tcW w:w="2126" w:type="dxa"/>
            <w:vAlign w:val="center"/>
          </w:tcPr>
          <w:p w14:paraId="34E77E0E" w14:textId="77777777" w:rsidR="00866535" w:rsidRDefault="00866535">
            <w:pPr>
              <w:spacing w:before="120"/>
              <w:rPr>
                <w:color w:val="000000"/>
              </w:rPr>
            </w:pPr>
          </w:p>
        </w:tc>
        <w:tc>
          <w:tcPr>
            <w:tcW w:w="2552" w:type="dxa"/>
            <w:vAlign w:val="center"/>
          </w:tcPr>
          <w:p w14:paraId="2FDBC045" w14:textId="77777777" w:rsidR="00866535" w:rsidRDefault="00866535">
            <w:pPr>
              <w:rPr>
                <w:color w:val="000000"/>
              </w:rPr>
            </w:pPr>
          </w:p>
        </w:tc>
        <w:tc>
          <w:tcPr>
            <w:tcW w:w="1276" w:type="dxa"/>
            <w:vAlign w:val="center"/>
          </w:tcPr>
          <w:p w14:paraId="1C6BE119" w14:textId="77777777" w:rsidR="00866535" w:rsidRDefault="00866535">
            <w:pPr>
              <w:rPr>
                <w:color w:val="000000"/>
              </w:rPr>
            </w:pPr>
          </w:p>
        </w:tc>
      </w:tr>
      <w:tr w:rsidR="00C14CF9" w14:paraId="43260E75" w14:textId="77777777" w:rsidTr="004340E5">
        <w:trPr>
          <w:trHeight w:val="765"/>
        </w:trPr>
        <w:tc>
          <w:tcPr>
            <w:tcW w:w="2518" w:type="dxa"/>
            <w:vAlign w:val="center"/>
          </w:tcPr>
          <w:p w14:paraId="387EB41A" w14:textId="77777777" w:rsidR="00C14CF9" w:rsidRDefault="00C14CF9">
            <w:pPr>
              <w:spacing w:before="120"/>
              <w:ind w:right="317"/>
              <w:rPr>
                <w:color w:val="000000"/>
              </w:rPr>
            </w:pPr>
            <w:r>
              <w:rPr>
                <w:sz w:val="22"/>
                <w:lang w:eastAsia="en-GB"/>
              </w:rPr>
              <w:t>National Grid Electricity Transmission plc</w:t>
            </w:r>
          </w:p>
        </w:tc>
        <w:tc>
          <w:tcPr>
            <w:tcW w:w="2126" w:type="dxa"/>
            <w:vAlign w:val="center"/>
          </w:tcPr>
          <w:p w14:paraId="6FD0157F" w14:textId="77777777" w:rsidR="00C14CF9" w:rsidRDefault="00C14CF9">
            <w:pPr>
              <w:spacing w:before="120"/>
              <w:rPr>
                <w:color w:val="000000"/>
              </w:rPr>
            </w:pPr>
          </w:p>
        </w:tc>
        <w:tc>
          <w:tcPr>
            <w:tcW w:w="2552" w:type="dxa"/>
            <w:vAlign w:val="center"/>
          </w:tcPr>
          <w:p w14:paraId="1CD590FD" w14:textId="77777777" w:rsidR="00C14CF9" w:rsidRDefault="00C14CF9">
            <w:pPr>
              <w:rPr>
                <w:color w:val="000000"/>
              </w:rPr>
            </w:pPr>
          </w:p>
        </w:tc>
        <w:tc>
          <w:tcPr>
            <w:tcW w:w="1276" w:type="dxa"/>
            <w:vAlign w:val="center"/>
          </w:tcPr>
          <w:p w14:paraId="48280A75" w14:textId="77777777" w:rsidR="00C14CF9" w:rsidRDefault="00C14CF9">
            <w:pPr>
              <w:rPr>
                <w:color w:val="000000"/>
              </w:rPr>
            </w:pPr>
          </w:p>
        </w:tc>
      </w:tr>
      <w:tr w:rsidR="00C14CF9" w14:paraId="6C7BE2D7" w14:textId="77777777" w:rsidTr="004340E5">
        <w:trPr>
          <w:trHeight w:val="765"/>
        </w:trPr>
        <w:tc>
          <w:tcPr>
            <w:tcW w:w="2518" w:type="dxa"/>
            <w:vAlign w:val="center"/>
          </w:tcPr>
          <w:p w14:paraId="2605842F" w14:textId="77777777" w:rsidR="00C14CF9" w:rsidRDefault="00C14CF9">
            <w:pPr>
              <w:spacing w:before="120"/>
              <w:rPr>
                <w:color w:val="000000"/>
              </w:rPr>
            </w:pPr>
            <w:r>
              <w:rPr>
                <w:sz w:val="22"/>
                <w:lang w:eastAsia="en-GB"/>
              </w:rPr>
              <w:t>SP Transmission Ltd</w:t>
            </w:r>
          </w:p>
        </w:tc>
        <w:tc>
          <w:tcPr>
            <w:tcW w:w="2126" w:type="dxa"/>
            <w:vAlign w:val="center"/>
          </w:tcPr>
          <w:p w14:paraId="3CACC535" w14:textId="77777777" w:rsidR="00C14CF9" w:rsidRDefault="00C14CF9">
            <w:pPr>
              <w:spacing w:before="120"/>
              <w:rPr>
                <w:color w:val="000000"/>
              </w:rPr>
            </w:pPr>
          </w:p>
        </w:tc>
        <w:tc>
          <w:tcPr>
            <w:tcW w:w="2552" w:type="dxa"/>
            <w:vAlign w:val="center"/>
          </w:tcPr>
          <w:p w14:paraId="4B165CB1" w14:textId="77777777" w:rsidR="00C14CF9" w:rsidRDefault="00C14CF9">
            <w:pPr>
              <w:rPr>
                <w:color w:val="000000"/>
              </w:rPr>
            </w:pPr>
          </w:p>
        </w:tc>
        <w:tc>
          <w:tcPr>
            <w:tcW w:w="1276" w:type="dxa"/>
            <w:vAlign w:val="center"/>
          </w:tcPr>
          <w:p w14:paraId="33EED55B" w14:textId="77777777" w:rsidR="00C14CF9" w:rsidRDefault="00C14CF9">
            <w:pPr>
              <w:rPr>
                <w:color w:val="000000"/>
              </w:rPr>
            </w:pPr>
          </w:p>
        </w:tc>
      </w:tr>
      <w:tr w:rsidR="00C14CF9" w14:paraId="25B44A81" w14:textId="77777777" w:rsidTr="004340E5">
        <w:trPr>
          <w:trHeight w:val="765"/>
        </w:trPr>
        <w:tc>
          <w:tcPr>
            <w:tcW w:w="2518" w:type="dxa"/>
            <w:vAlign w:val="center"/>
          </w:tcPr>
          <w:p w14:paraId="67BA49B0" w14:textId="77777777" w:rsidR="00C14CF9" w:rsidRDefault="00C14CF9">
            <w:pPr>
              <w:spacing w:before="120"/>
              <w:rPr>
                <w:color w:val="000000"/>
              </w:rPr>
            </w:pPr>
            <w:r>
              <w:rPr>
                <w:sz w:val="22"/>
                <w:lang w:eastAsia="en-GB"/>
              </w:rPr>
              <w:t>Scottish Hydro-Electric Transmission Ltd</w:t>
            </w:r>
          </w:p>
        </w:tc>
        <w:tc>
          <w:tcPr>
            <w:tcW w:w="2126" w:type="dxa"/>
            <w:vAlign w:val="center"/>
          </w:tcPr>
          <w:p w14:paraId="70A9E13E" w14:textId="77777777" w:rsidR="00C14CF9" w:rsidRDefault="00C14CF9">
            <w:pPr>
              <w:spacing w:before="120"/>
              <w:rPr>
                <w:color w:val="000000"/>
              </w:rPr>
            </w:pPr>
          </w:p>
        </w:tc>
        <w:tc>
          <w:tcPr>
            <w:tcW w:w="2552" w:type="dxa"/>
            <w:vAlign w:val="center"/>
          </w:tcPr>
          <w:p w14:paraId="4032EE7A" w14:textId="77777777" w:rsidR="00C14CF9" w:rsidRDefault="00C14CF9">
            <w:pPr>
              <w:rPr>
                <w:color w:val="000000"/>
              </w:rPr>
            </w:pPr>
          </w:p>
        </w:tc>
        <w:tc>
          <w:tcPr>
            <w:tcW w:w="1276" w:type="dxa"/>
            <w:vAlign w:val="center"/>
          </w:tcPr>
          <w:p w14:paraId="7CF387F9" w14:textId="77777777" w:rsidR="00C14CF9" w:rsidRDefault="00C14CF9">
            <w:pPr>
              <w:rPr>
                <w:color w:val="000000"/>
              </w:rPr>
            </w:pPr>
          </w:p>
        </w:tc>
      </w:tr>
      <w:tr w:rsidR="001E3C4E" w14:paraId="384AC1A0" w14:textId="77777777" w:rsidTr="004340E5">
        <w:trPr>
          <w:trHeight w:val="765"/>
        </w:trPr>
        <w:tc>
          <w:tcPr>
            <w:tcW w:w="2518" w:type="dxa"/>
            <w:vAlign w:val="center"/>
          </w:tcPr>
          <w:p w14:paraId="109AF1D6" w14:textId="77777777" w:rsidR="001E3C4E" w:rsidRDefault="001E3C4E">
            <w:pPr>
              <w:spacing w:before="120"/>
              <w:rPr>
                <w:sz w:val="22"/>
                <w:lang w:eastAsia="en-GB"/>
              </w:rPr>
            </w:pPr>
            <w:r>
              <w:rPr>
                <w:sz w:val="22"/>
                <w:lang w:eastAsia="en-GB"/>
              </w:rPr>
              <w:t>Offshore Transmission Owners</w:t>
            </w:r>
          </w:p>
        </w:tc>
        <w:tc>
          <w:tcPr>
            <w:tcW w:w="2126" w:type="dxa"/>
            <w:vAlign w:val="center"/>
          </w:tcPr>
          <w:p w14:paraId="233C5059" w14:textId="77777777" w:rsidR="001E3C4E" w:rsidRDefault="001E3C4E">
            <w:pPr>
              <w:spacing w:before="120"/>
              <w:rPr>
                <w:color w:val="000000"/>
              </w:rPr>
            </w:pPr>
          </w:p>
        </w:tc>
        <w:tc>
          <w:tcPr>
            <w:tcW w:w="2552" w:type="dxa"/>
            <w:vAlign w:val="center"/>
          </w:tcPr>
          <w:p w14:paraId="5BE3233F" w14:textId="77777777" w:rsidR="001E3C4E" w:rsidRDefault="001E3C4E">
            <w:pPr>
              <w:rPr>
                <w:color w:val="000000"/>
              </w:rPr>
            </w:pPr>
          </w:p>
        </w:tc>
        <w:tc>
          <w:tcPr>
            <w:tcW w:w="1276" w:type="dxa"/>
            <w:vAlign w:val="center"/>
          </w:tcPr>
          <w:p w14:paraId="33CC1B94" w14:textId="77777777" w:rsidR="001E3C4E" w:rsidRDefault="001E3C4E">
            <w:pPr>
              <w:rPr>
                <w:color w:val="000000"/>
              </w:rPr>
            </w:pPr>
          </w:p>
        </w:tc>
      </w:tr>
      <w:tr w:rsidR="004340E5" w14:paraId="65081FDB" w14:textId="77777777" w:rsidTr="004340E5">
        <w:trPr>
          <w:trHeight w:val="765"/>
        </w:trPr>
        <w:tc>
          <w:tcPr>
            <w:tcW w:w="2518" w:type="dxa"/>
            <w:vAlign w:val="center"/>
          </w:tcPr>
          <w:p w14:paraId="174E9EA0" w14:textId="66529BB1" w:rsidR="004340E5" w:rsidRDefault="004340E5">
            <w:pPr>
              <w:spacing w:before="120"/>
              <w:rPr>
                <w:sz w:val="22"/>
                <w:lang w:eastAsia="en-GB"/>
              </w:rPr>
            </w:pPr>
            <w:ins w:id="0" w:author="Steve Baker [NESO]" w:date="2025-10-15T17:15:00Z" w16du:dateUtc="2025-10-15T16:15:00Z">
              <w:r>
                <w:rPr>
                  <w:sz w:val="22"/>
                  <w:lang w:eastAsia="en-GB"/>
                </w:rPr>
                <w:t>Competitively Appointed Transmission Owners</w:t>
              </w:r>
            </w:ins>
          </w:p>
        </w:tc>
        <w:tc>
          <w:tcPr>
            <w:tcW w:w="2126" w:type="dxa"/>
            <w:vAlign w:val="center"/>
          </w:tcPr>
          <w:p w14:paraId="3E281A58" w14:textId="77777777" w:rsidR="004340E5" w:rsidRDefault="004340E5">
            <w:pPr>
              <w:spacing w:before="120"/>
              <w:rPr>
                <w:color w:val="000000"/>
              </w:rPr>
            </w:pPr>
          </w:p>
        </w:tc>
        <w:tc>
          <w:tcPr>
            <w:tcW w:w="2552" w:type="dxa"/>
            <w:vAlign w:val="center"/>
          </w:tcPr>
          <w:p w14:paraId="238780FB" w14:textId="77777777" w:rsidR="004340E5" w:rsidRDefault="004340E5">
            <w:pPr>
              <w:rPr>
                <w:color w:val="000000"/>
              </w:rPr>
            </w:pPr>
          </w:p>
        </w:tc>
        <w:tc>
          <w:tcPr>
            <w:tcW w:w="1276" w:type="dxa"/>
            <w:vAlign w:val="center"/>
          </w:tcPr>
          <w:p w14:paraId="206BDCF3" w14:textId="77777777" w:rsidR="004340E5" w:rsidRDefault="004340E5">
            <w:pPr>
              <w:rPr>
                <w:color w:val="000000"/>
              </w:rPr>
            </w:pPr>
          </w:p>
        </w:tc>
      </w:tr>
    </w:tbl>
    <w:p w14:paraId="26F2EE32" w14:textId="77777777" w:rsidR="00C14CF9" w:rsidRDefault="00C14CF9">
      <w:pPr>
        <w:pStyle w:val="Heading5"/>
      </w:pPr>
    </w:p>
    <w:p w14:paraId="50A8AA30" w14:textId="77777777" w:rsidR="00C14CF9" w:rsidRDefault="00C14CF9" w:rsidP="001E3C4E">
      <w:pPr>
        <w:pStyle w:val="Heading5"/>
      </w:pPr>
      <w:r>
        <w:t>STC Procedure Change Control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C14CF9" w14:paraId="5D57A201" w14:textId="77777777" w:rsidTr="00A50A6D">
        <w:tc>
          <w:tcPr>
            <w:tcW w:w="1526" w:type="dxa"/>
          </w:tcPr>
          <w:p w14:paraId="7195CBDA" w14:textId="77777777" w:rsidR="00C14CF9" w:rsidRDefault="00C14CF9">
            <w:r>
              <w:t>Issue 001</w:t>
            </w:r>
          </w:p>
        </w:tc>
        <w:tc>
          <w:tcPr>
            <w:tcW w:w="1417" w:type="dxa"/>
          </w:tcPr>
          <w:p w14:paraId="1ABA50ED" w14:textId="77777777" w:rsidR="00C14CF9" w:rsidRDefault="00C14CF9">
            <w:r>
              <w:t>14/03/2005</w:t>
            </w:r>
          </w:p>
        </w:tc>
        <w:tc>
          <w:tcPr>
            <w:tcW w:w="5579" w:type="dxa"/>
          </w:tcPr>
          <w:p w14:paraId="78BF48C5" w14:textId="77777777" w:rsidR="00C14CF9" w:rsidRDefault="00C14CF9">
            <w:pPr>
              <w:autoSpaceDE w:val="0"/>
              <w:autoSpaceDN w:val="0"/>
              <w:adjustRightInd w:val="0"/>
              <w:spacing w:after="0"/>
              <w:rPr>
                <w:lang w:eastAsia="en-GB"/>
              </w:rPr>
            </w:pPr>
            <w:r>
              <w:rPr>
                <w:lang w:eastAsia="en-GB"/>
              </w:rPr>
              <w:t>BETTA Go-Live Version</w:t>
            </w:r>
          </w:p>
        </w:tc>
      </w:tr>
      <w:tr w:rsidR="00C14CF9" w14:paraId="24E7FB01" w14:textId="77777777" w:rsidTr="00A50A6D">
        <w:tc>
          <w:tcPr>
            <w:tcW w:w="1526" w:type="dxa"/>
          </w:tcPr>
          <w:p w14:paraId="05EEE4B2" w14:textId="77777777" w:rsidR="00C14CF9" w:rsidRDefault="00C14CF9">
            <w:r>
              <w:t>Issue 002</w:t>
            </w:r>
          </w:p>
        </w:tc>
        <w:tc>
          <w:tcPr>
            <w:tcW w:w="1417" w:type="dxa"/>
          </w:tcPr>
          <w:p w14:paraId="38C83C75" w14:textId="77777777" w:rsidR="00C14CF9" w:rsidRDefault="00C14CF9">
            <w:r>
              <w:t>04/07/2005</w:t>
            </w:r>
          </w:p>
        </w:tc>
        <w:tc>
          <w:tcPr>
            <w:tcW w:w="5579" w:type="dxa"/>
          </w:tcPr>
          <w:p w14:paraId="74C42C64" w14:textId="77777777" w:rsidR="00C14CF9" w:rsidRDefault="00C14CF9">
            <w:r>
              <w:t>Issue 002 incorporating PA027</w:t>
            </w:r>
          </w:p>
        </w:tc>
      </w:tr>
      <w:tr w:rsidR="00C14CF9" w14:paraId="067670A7" w14:textId="77777777" w:rsidTr="00A50A6D">
        <w:tc>
          <w:tcPr>
            <w:tcW w:w="1526" w:type="dxa"/>
          </w:tcPr>
          <w:p w14:paraId="729526CF" w14:textId="77777777" w:rsidR="00C14CF9" w:rsidRDefault="00C14CF9">
            <w:r>
              <w:t>Issue 003</w:t>
            </w:r>
          </w:p>
        </w:tc>
        <w:tc>
          <w:tcPr>
            <w:tcW w:w="1417" w:type="dxa"/>
          </w:tcPr>
          <w:p w14:paraId="5EFEBE0C" w14:textId="77777777" w:rsidR="00C14CF9" w:rsidRDefault="00C14CF9">
            <w:r>
              <w:t>25/10/2005</w:t>
            </w:r>
          </w:p>
        </w:tc>
        <w:tc>
          <w:tcPr>
            <w:tcW w:w="5579" w:type="dxa"/>
          </w:tcPr>
          <w:p w14:paraId="6DCDAD18" w14:textId="77777777" w:rsidR="00C14CF9" w:rsidRDefault="00C14CF9">
            <w:r>
              <w:t>Issue 003 incorporating PA034 &amp; PA037</w:t>
            </w:r>
          </w:p>
        </w:tc>
      </w:tr>
      <w:tr w:rsidR="001E3C4E" w14:paraId="78479780" w14:textId="77777777" w:rsidTr="00A50A6D">
        <w:tc>
          <w:tcPr>
            <w:tcW w:w="1526" w:type="dxa"/>
          </w:tcPr>
          <w:p w14:paraId="08CC5EC2" w14:textId="77777777" w:rsidR="001E3C4E" w:rsidRDefault="001E3C4E">
            <w:r>
              <w:t>Issue 00</w:t>
            </w:r>
            <w:r w:rsidR="005A3B8B">
              <w:t>4</w:t>
            </w:r>
          </w:p>
        </w:tc>
        <w:tc>
          <w:tcPr>
            <w:tcW w:w="1417" w:type="dxa"/>
          </w:tcPr>
          <w:p w14:paraId="235BF2C6" w14:textId="77777777" w:rsidR="001E3C4E" w:rsidRDefault="00EF60E3">
            <w:r>
              <w:t>24/06</w:t>
            </w:r>
            <w:r w:rsidR="001E3C4E">
              <w:t>/2009</w:t>
            </w:r>
          </w:p>
        </w:tc>
        <w:tc>
          <w:tcPr>
            <w:tcW w:w="5579" w:type="dxa"/>
          </w:tcPr>
          <w:p w14:paraId="197D558C" w14:textId="77777777" w:rsidR="001E3C4E" w:rsidRDefault="001E3C4E">
            <w:r>
              <w:t>Issue 00</w:t>
            </w:r>
            <w:r w:rsidR="00FD7425">
              <w:t>4</w:t>
            </w:r>
            <w:r>
              <w:t xml:space="preserve"> incorporating changes for Offshore Transmission</w:t>
            </w:r>
          </w:p>
        </w:tc>
      </w:tr>
      <w:tr w:rsidR="00866535" w14:paraId="03F0EAE5" w14:textId="77777777" w:rsidTr="00A50A6D">
        <w:tc>
          <w:tcPr>
            <w:tcW w:w="1526" w:type="dxa"/>
          </w:tcPr>
          <w:p w14:paraId="6D8BF9D1" w14:textId="77777777" w:rsidR="00866535" w:rsidRDefault="00866535">
            <w:r>
              <w:t>Issue 005</w:t>
            </w:r>
          </w:p>
        </w:tc>
        <w:tc>
          <w:tcPr>
            <w:tcW w:w="1417" w:type="dxa"/>
          </w:tcPr>
          <w:p w14:paraId="2DFBAB8E" w14:textId="41A904AC" w:rsidR="00866535" w:rsidRDefault="003D76C3" w:rsidP="003D76C3">
            <w:r>
              <w:t>01/04</w:t>
            </w:r>
            <w:r w:rsidR="00866535">
              <w:t>/1</w:t>
            </w:r>
            <w:r>
              <w:t>9</w:t>
            </w:r>
          </w:p>
        </w:tc>
        <w:tc>
          <w:tcPr>
            <w:tcW w:w="5579" w:type="dxa"/>
          </w:tcPr>
          <w:p w14:paraId="2AF13E54" w14:textId="77777777" w:rsidR="00866535" w:rsidRDefault="00866535" w:rsidP="00866535">
            <w:r>
              <w:t xml:space="preserve">Issue 005 </w:t>
            </w:r>
            <w:r w:rsidR="003D76C3">
              <w:t xml:space="preserve">incorporating </w:t>
            </w:r>
            <w:r>
              <w:t>National Grid Legal Separation Changes</w:t>
            </w:r>
          </w:p>
        </w:tc>
      </w:tr>
      <w:tr w:rsidR="00AE37F5" w14:paraId="28FF9552" w14:textId="77777777" w:rsidTr="00A50A6D">
        <w:tc>
          <w:tcPr>
            <w:tcW w:w="1526" w:type="dxa"/>
          </w:tcPr>
          <w:p w14:paraId="03F6C24F" w14:textId="49037A9E" w:rsidR="00AE37F5" w:rsidRDefault="00AE37F5">
            <w:r>
              <w:t>Issue 006</w:t>
            </w:r>
          </w:p>
        </w:tc>
        <w:tc>
          <w:tcPr>
            <w:tcW w:w="1417" w:type="dxa"/>
          </w:tcPr>
          <w:p w14:paraId="2C890DB1" w14:textId="1337F6B8" w:rsidR="00AE37F5" w:rsidRDefault="00873A02" w:rsidP="003D76C3">
            <w:r>
              <w:t>25</w:t>
            </w:r>
            <w:r w:rsidR="00AE37F5">
              <w:t>/</w:t>
            </w:r>
            <w:r w:rsidR="00EB17A5">
              <w:t>04/2023</w:t>
            </w:r>
          </w:p>
        </w:tc>
        <w:tc>
          <w:tcPr>
            <w:tcW w:w="5579" w:type="dxa"/>
          </w:tcPr>
          <w:p w14:paraId="20DF1399" w14:textId="1D73B3E0" w:rsidR="00AE37F5" w:rsidRDefault="00EB17A5" w:rsidP="00866535">
            <w:r>
              <w:t>Issue 006</w:t>
            </w:r>
            <w:r w:rsidR="00091021">
              <w:t xml:space="preserve"> </w:t>
            </w:r>
            <w:r w:rsidR="00BB2D88">
              <w:rPr>
                <w:rFonts w:cs="Arial"/>
              </w:rPr>
              <w:t>i</w:t>
            </w:r>
            <w:r w:rsidR="00BB2D88" w:rsidRPr="00F6567F">
              <w:rPr>
                <w:rFonts w:cs="Arial"/>
              </w:rPr>
              <w:t xml:space="preserve">ncorporating </w:t>
            </w:r>
            <w:r w:rsidR="006C7EB4" w:rsidRPr="00557E4C">
              <w:t>use of ‘The Company’ definition as made in</w:t>
            </w:r>
            <w:r w:rsidR="00BB2D88" w:rsidRPr="00F6567F">
              <w:rPr>
                <w:rFonts w:cs="Arial"/>
              </w:rPr>
              <w:t xml:space="preserve"> the </w:t>
            </w:r>
            <w:r w:rsidR="006C7EB4" w:rsidRPr="00557E4C">
              <w:t>STC</w:t>
            </w:r>
            <w:r w:rsidR="00C14AD1">
              <w:t xml:space="preserve"> PM0130</w:t>
            </w:r>
          </w:p>
        </w:tc>
      </w:tr>
      <w:tr w:rsidR="00A50A6D" w14:paraId="01BA87D5" w14:textId="77777777" w:rsidTr="00A50A6D">
        <w:tc>
          <w:tcPr>
            <w:tcW w:w="1526" w:type="dxa"/>
          </w:tcPr>
          <w:p w14:paraId="0D7DA88F" w14:textId="4660D882" w:rsidR="00A50A6D" w:rsidRDefault="00A50A6D">
            <w:r>
              <w:t>Issue 007</w:t>
            </w:r>
          </w:p>
        </w:tc>
        <w:tc>
          <w:tcPr>
            <w:tcW w:w="1417" w:type="dxa"/>
          </w:tcPr>
          <w:p w14:paraId="28B821A2" w14:textId="63101FC0" w:rsidR="00A50A6D" w:rsidRDefault="00A50A6D" w:rsidP="003D76C3">
            <w:r>
              <w:t>04/03</w:t>
            </w:r>
            <w:r w:rsidR="00BB325D">
              <w:t>/</w:t>
            </w:r>
            <w:r>
              <w:t>2024</w:t>
            </w:r>
          </w:p>
        </w:tc>
        <w:tc>
          <w:tcPr>
            <w:tcW w:w="5579" w:type="dxa"/>
          </w:tcPr>
          <w:p w14:paraId="3AEF19B8" w14:textId="1119B92B" w:rsidR="00A50A6D" w:rsidRDefault="00A50A6D" w:rsidP="00866535">
            <w:r>
              <w:rPr>
                <w:rFonts w:cs="Arial"/>
              </w:rPr>
              <w:t>Issue 00</w:t>
            </w:r>
            <w:r w:rsidR="00BB325D">
              <w:rPr>
                <w:rFonts w:cs="Arial"/>
              </w:rPr>
              <w:t>7</w:t>
            </w:r>
            <w:r w:rsidRPr="3D6883F0">
              <w:rPr>
                <w:rFonts w:cs="Arial"/>
              </w:rPr>
              <w:t xml:space="preserve"> </w:t>
            </w:r>
            <w:r w:rsidR="239F9009" w:rsidRPr="3D6883F0">
              <w:rPr>
                <w:rFonts w:cs="Arial"/>
              </w:rPr>
              <w:t>PM0128</w:t>
            </w:r>
            <w:r>
              <w:rPr>
                <w:rFonts w:cs="Arial"/>
              </w:rPr>
              <w:t xml:space="preserve"> Implementation of the Electrical System Restoration Standard – PM0132 Implementation of the Electrical System Restoration Standard Phase II</w:t>
            </w:r>
          </w:p>
        </w:tc>
      </w:tr>
    </w:tbl>
    <w:p w14:paraId="4C700684" w14:textId="77777777" w:rsidR="00C14CF9" w:rsidRDefault="00C14CF9"/>
    <w:p w14:paraId="00B6E00E" w14:textId="77777777" w:rsidR="00C14CF9" w:rsidRDefault="00C14CF9"/>
    <w:p w14:paraId="02BE345C" w14:textId="77777777" w:rsidR="00C14CF9" w:rsidRDefault="001E3C4E" w:rsidP="00730930">
      <w:r>
        <w:br w:type="page"/>
      </w:r>
      <w:r w:rsidR="00C14CF9">
        <w:t xml:space="preserve">Introduction </w:t>
      </w:r>
    </w:p>
    <w:p w14:paraId="55EB5489" w14:textId="77777777" w:rsidR="00C14CF9" w:rsidRDefault="00C14CF9">
      <w:pPr>
        <w:pStyle w:val="Heading2"/>
      </w:pPr>
      <w:r>
        <w:t>Scope</w:t>
      </w:r>
    </w:p>
    <w:p w14:paraId="4016EA11" w14:textId="194D406C" w:rsidR="00C14CF9" w:rsidRDefault="00C14CF9" w:rsidP="00BB325D">
      <w:pPr>
        <w:pStyle w:val="Heading3"/>
        <w:tabs>
          <w:tab w:val="clear" w:pos="0"/>
          <w:tab w:val="num" w:pos="851"/>
        </w:tabs>
        <w:ind w:left="851" w:hanging="851"/>
        <w:jc w:val="both"/>
      </w:pPr>
      <w:r>
        <w:t xml:space="preserve">The provision of a resilient operational telephony infrastructure is essential for the secure operation of the </w:t>
      </w:r>
      <w:r w:rsidR="00EF60E3">
        <w:t>National Electricity Transmission System</w:t>
      </w:r>
      <w:r w:rsidR="00BB2D88">
        <w:t xml:space="preserve"> including under a System Restoration</w:t>
      </w:r>
      <w:r>
        <w:t xml:space="preserve">. This document details the responsibilities and obligations on </w:t>
      </w:r>
      <w:r w:rsidR="00B415DD">
        <w:t>The Company</w:t>
      </w:r>
      <w:r w:rsidR="00573FBC" w:rsidRPr="00617124">
        <w:t>, as defined in the STC and meaning the licence holder with system operator responsibilities,</w:t>
      </w:r>
      <w:r>
        <w:t xml:space="preserve"> and each TO </w:t>
      </w:r>
      <w:proofErr w:type="gramStart"/>
      <w:r>
        <w:t>with regard to</w:t>
      </w:r>
      <w:proofErr w:type="gramEnd"/>
      <w:r>
        <w:t xml:space="preserve"> the management and support of this infrastructure.</w:t>
      </w:r>
    </w:p>
    <w:p w14:paraId="4A1E54AF" w14:textId="77777777" w:rsidR="00C14CF9" w:rsidRDefault="00C14CF9" w:rsidP="00BB325D">
      <w:pPr>
        <w:pStyle w:val="Heading3"/>
        <w:tabs>
          <w:tab w:val="clear" w:pos="0"/>
          <w:tab w:val="num" w:pos="851"/>
        </w:tabs>
      </w:pPr>
      <w:r>
        <w:t>For the purposes of this STCP, TO means:</w:t>
      </w:r>
    </w:p>
    <w:p w14:paraId="08A3947F" w14:textId="77777777" w:rsidR="00866535" w:rsidRDefault="00866535" w:rsidP="006D66F7">
      <w:pPr>
        <w:keepNext/>
        <w:spacing w:after="0"/>
      </w:pPr>
    </w:p>
    <w:p w14:paraId="0684743A" w14:textId="77777777" w:rsidR="00C60B19" w:rsidRDefault="00C60B19">
      <w:pPr>
        <w:keepNext/>
        <w:numPr>
          <w:ilvl w:val="0"/>
          <w:numId w:val="13"/>
        </w:numPr>
        <w:spacing w:after="0"/>
      </w:pPr>
      <w:proofErr w:type="gramStart"/>
      <w:r>
        <w:t>NGET;</w:t>
      </w:r>
      <w:proofErr w:type="gramEnd"/>
    </w:p>
    <w:p w14:paraId="226B8F5E" w14:textId="77777777" w:rsidR="00C14CF9" w:rsidRDefault="00C14CF9">
      <w:pPr>
        <w:keepNext/>
        <w:numPr>
          <w:ilvl w:val="0"/>
          <w:numId w:val="13"/>
        </w:numPr>
        <w:spacing w:after="0"/>
      </w:pPr>
      <w:proofErr w:type="gramStart"/>
      <w:r>
        <w:t>SPT;</w:t>
      </w:r>
      <w:proofErr w:type="gramEnd"/>
      <w:r>
        <w:t xml:space="preserve"> </w:t>
      </w:r>
    </w:p>
    <w:p w14:paraId="1367C8C4" w14:textId="77777777" w:rsidR="001E3C4E" w:rsidRDefault="00C14CF9">
      <w:pPr>
        <w:keepNext/>
        <w:numPr>
          <w:ilvl w:val="0"/>
          <w:numId w:val="13"/>
        </w:numPr>
        <w:spacing w:after="0"/>
      </w:pPr>
      <w:r>
        <w:t>SHETL</w:t>
      </w:r>
      <w:r w:rsidR="001E3C4E">
        <w:t>; and</w:t>
      </w:r>
    </w:p>
    <w:p w14:paraId="0F8DC2D9" w14:textId="7C07F897" w:rsidR="00C14CF9" w:rsidRDefault="001E3C4E">
      <w:pPr>
        <w:keepNext/>
        <w:numPr>
          <w:ilvl w:val="0"/>
          <w:numId w:val="13"/>
        </w:numPr>
        <w:spacing w:after="0"/>
        <w:rPr>
          <w:ins w:id="1" w:author="Steve Baker [NESO]" w:date="2025-10-15T17:16:00Z" w16du:dateUtc="2025-10-15T16:16:00Z"/>
        </w:rPr>
      </w:pPr>
      <w:r>
        <w:t xml:space="preserve">All Offshore Transmission Licence holders as appointed by </w:t>
      </w:r>
      <w:del w:id="2" w:author="Steve Baker [NESO]" w:date="2025-10-15T17:16:00Z" w16du:dateUtc="2025-10-15T16:16:00Z">
        <w:r w:rsidDel="004340E5">
          <w:delText>OFGEM</w:delText>
        </w:r>
      </w:del>
      <w:proofErr w:type="gramStart"/>
      <w:ins w:id="3" w:author="Steve Baker [NESO]" w:date="2025-10-15T17:16:00Z" w16du:dateUtc="2025-10-15T16:16:00Z">
        <w:r w:rsidR="004340E5">
          <w:t>Ofgem</w:t>
        </w:r>
        <w:r w:rsidR="004B7D8A">
          <w:t>;</w:t>
        </w:r>
        <w:proofErr w:type="gramEnd"/>
      </w:ins>
    </w:p>
    <w:p w14:paraId="506662A1" w14:textId="2B1E276A" w:rsidR="004340E5" w:rsidRDefault="004340E5" w:rsidP="004340E5">
      <w:pPr>
        <w:keepNext/>
        <w:numPr>
          <w:ilvl w:val="0"/>
          <w:numId w:val="13"/>
        </w:numPr>
        <w:spacing w:after="0"/>
      </w:pPr>
      <w:ins w:id="4" w:author="Steve Baker [NESO]" w:date="2025-10-15T17:16:00Z" w16du:dateUtc="2025-10-15T16:16:00Z">
        <w:r>
          <w:t xml:space="preserve">All </w:t>
        </w:r>
        <w:r w:rsidR="004B7D8A">
          <w:t>Competitively Appointed</w:t>
        </w:r>
        <w:r>
          <w:t xml:space="preserve"> Transmission Licence holders as appointed by Ofgem.</w:t>
        </w:r>
      </w:ins>
    </w:p>
    <w:p w14:paraId="4C78C8C9" w14:textId="77777777" w:rsidR="001E3C4E" w:rsidRDefault="001E3C4E" w:rsidP="001E3C4E">
      <w:pPr>
        <w:keepNext/>
        <w:spacing w:after="0"/>
        <w:ind w:left="720"/>
      </w:pPr>
    </w:p>
    <w:p w14:paraId="50BBAB93" w14:textId="77777777" w:rsidR="001E3C4E" w:rsidRDefault="001E3C4E" w:rsidP="001E3C4E">
      <w:pPr>
        <w:keepNext/>
        <w:spacing w:after="0"/>
        <w:ind w:left="720"/>
      </w:pPr>
      <w:proofErr w:type="gramStart"/>
      <w:r w:rsidRPr="002A0785">
        <w:t>In the event that</w:t>
      </w:r>
      <w:proofErr w:type="gramEnd"/>
      <w:r w:rsidRPr="002A0785">
        <w:t xml:space="preserve"> specific conditions or exceptions are made in the document relating to an Onshore TO or Offshore TO these will be prefixed appropriately</w:t>
      </w:r>
    </w:p>
    <w:p w14:paraId="4AB1F71A" w14:textId="77777777" w:rsidR="00C14CF9" w:rsidRDefault="00C14CF9">
      <w:pPr>
        <w:pStyle w:val="Heading2"/>
        <w:numPr>
          <w:ilvl w:val="0"/>
          <w:numId w:val="0"/>
        </w:numPr>
      </w:pPr>
    </w:p>
    <w:p w14:paraId="28616BFA" w14:textId="77777777" w:rsidR="00C14CF9" w:rsidRDefault="00C14CF9">
      <w:pPr>
        <w:pStyle w:val="Heading2"/>
      </w:pPr>
      <w:r>
        <w:t xml:space="preserve">Objectives </w:t>
      </w:r>
    </w:p>
    <w:p w14:paraId="3C780CE5" w14:textId="2D163066" w:rsidR="00C14CF9" w:rsidRDefault="00C14CF9" w:rsidP="00BB325D">
      <w:pPr>
        <w:pStyle w:val="Heading3"/>
        <w:tabs>
          <w:tab w:val="clear" w:pos="0"/>
          <w:tab w:val="num" w:pos="709"/>
        </w:tabs>
        <w:ind w:left="709" w:hanging="709"/>
        <w:jc w:val="both"/>
      </w:pPr>
      <w:r>
        <w:t xml:space="preserve">This process specifies responsibilities and obligations on </w:t>
      </w:r>
      <w:r w:rsidR="009220DB">
        <w:t xml:space="preserve">The Company </w:t>
      </w:r>
      <w:r>
        <w:t>and the TOs in relation to the operational telephony infrastructure, including:</w:t>
      </w:r>
    </w:p>
    <w:p w14:paraId="64937412" w14:textId="7E5E34DB" w:rsidR="00C14CF9" w:rsidRDefault="00C14CF9">
      <w:pPr>
        <w:keepNext/>
        <w:numPr>
          <w:ilvl w:val="0"/>
          <w:numId w:val="23"/>
        </w:numPr>
        <w:tabs>
          <w:tab w:val="clear" w:pos="360"/>
          <w:tab w:val="num" w:pos="1440"/>
          <w:tab w:val="num" w:pos="1656"/>
        </w:tabs>
        <w:ind w:left="1440"/>
        <w:jc w:val="both"/>
      </w:pPr>
      <w:r>
        <w:t xml:space="preserve">telephony infrastructure between </w:t>
      </w:r>
      <w:r w:rsidR="009220DB">
        <w:t xml:space="preserve">The Company </w:t>
      </w:r>
      <w:r>
        <w:t xml:space="preserve">and </w:t>
      </w:r>
      <w:proofErr w:type="gramStart"/>
      <w:r w:rsidR="00EA441F">
        <w:t>TOs</w:t>
      </w:r>
      <w:r>
        <w:t>;</w:t>
      </w:r>
      <w:proofErr w:type="gramEnd"/>
    </w:p>
    <w:p w14:paraId="07D8D04D" w14:textId="1858A5E0" w:rsidR="00C14CF9" w:rsidRDefault="00C14CF9" w:rsidP="006D66F7">
      <w:pPr>
        <w:keepNext/>
        <w:numPr>
          <w:ilvl w:val="0"/>
          <w:numId w:val="34"/>
        </w:numPr>
        <w:tabs>
          <w:tab w:val="clear" w:pos="360"/>
          <w:tab w:val="num" w:pos="1440"/>
          <w:tab w:val="num" w:pos="1571"/>
          <w:tab w:val="num" w:pos="1656"/>
        </w:tabs>
        <w:ind w:left="1440"/>
        <w:jc w:val="both"/>
      </w:pPr>
      <w:r>
        <w:t xml:space="preserve">the use of the TO’s telephony infrastructure by </w:t>
      </w:r>
      <w:r w:rsidR="009220DB">
        <w:t xml:space="preserve">The Company </w:t>
      </w:r>
      <w:r>
        <w:t xml:space="preserve">for </w:t>
      </w:r>
      <w:r w:rsidR="00786BCD">
        <w:t xml:space="preserve">The Company </w:t>
      </w:r>
      <w:r>
        <w:t>to communicate with Users in the TO’s licensed area</w:t>
      </w:r>
      <w:r w:rsidR="00963A99">
        <w:t xml:space="preserve"> </w:t>
      </w:r>
      <w:r w:rsidR="00162A00">
        <w:t xml:space="preserve">and </w:t>
      </w:r>
      <w:r w:rsidR="00D27AB4">
        <w:t xml:space="preserve">to </w:t>
      </w:r>
      <w:r w:rsidR="006D66F7">
        <w:t xml:space="preserve">communicate with </w:t>
      </w:r>
      <w:r w:rsidR="00162A00">
        <w:t>other TOs</w:t>
      </w:r>
      <w:r w:rsidR="006D66F7">
        <w:t>; and</w:t>
      </w:r>
    </w:p>
    <w:p w14:paraId="23BBD3D2" w14:textId="43AD2EC6" w:rsidR="00C14CF9" w:rsidRDefault="00C14CF9" w:rsidP="006D66F7">
      <w:pPr>
        <w:keepNext/>
        <w:numPr>
          <w:ilvl w:val="0"/>
          <w:numId w:val="34"/>
        </w:numPr>
        <w:tabs>
          <w:tab w:val="clear" w:pos="360"/>
          <w:tab w:val="num" w:pos="1440"/>
          <w:tab w:val="num" w:pos="1571"/>
          <w:tab w:val="num" w:pos="1656"/>
        </w:tabs>
        <w:ind w:left="1440"/>
        <w:jc w:val="both"/>
      </w:pPr>
      <w:r>
        <w:t>arrangements for access to</w:t>
      </w:r>
      <w:r w:rsidR="00215785">
        <w:t xml:space="preserve"> </w:t>
      </w:r>
      <w:r w:rsidR="00786BCD">
        <w:t xml:space="preserve">The </w:t>
      </w:r>
      <w:r w:rsidR="00375AC7">
        <w:t>Company</w:t>
      </w:r>
      <w:r>
        <w:t xml:space="preserve"> telephony infrastructure at TO Control Centres and remote locations.</w:t>
      </w:r>
    </w:p>
    <w:p w14:paraId="77B9DB74" w14:textId="77777777" w:rsidR="00C14CF9" w:rsidRDefault="00C14CF9">
      <w:pPr>
        <w:pStyle w:val="Heading3"/>
        <w:numPr>
          <w:ilvl w:val="0"/>
          <w:numId w:val="0"/>
        </w:numPr>
        <w:ind w:left="567"/>
      </w:pPr>
    </w:p>
    <w:p w14:paraId="3024EBE0" w14:textId="77777777" w:rsidR="00C14CF9" w:rsidRDefault="00C14CF9">
      <w:pPr>
        <w:pStyle w:val="Heading2"/>
      </w:pPr>
      <w:r>
        <w:t>Background</w:t>
      </w:r>
    </w:p>
    <w:p w14:paraId="1379B83C" w14:textId="07407134" w:rsidR="00C14CF9" w:rsidRDefault="00C14CF9" w:rsidP="00BB325D">
      <w:pPr>
        <w:pStyle w:val="Heading3"/>
        <w:tabs>
          <w:tab w:val="clear" w:pos="0"/>
          <w:tab w:val="num" w:pos="851"/>
        </w:tabs>
        <w:ind w:left="851" w:hanging="851"/>
        <w:jc w:val="both"/>
      </w:pPr>
      <w:r>
        <w:t>The telephony infrastructure is designed to provide resiliency to maximise the availability of voice communication services in line with Good Industry Practice.</w:t>
      </w:r>
      <w:r w:rsidR="005D6521">
        <w:t xml:space="preserve"> This includes </w:t>
      </w:r>
      <w:r w:rsidR="00AD4C48">
        <w:t xml:space="preserve">operation </w:t>
      </w:r>
      <w:r w:rsidR="005D6521">
        <w:t>under a System Restoration</w:t>
      </w:r>
      <w:r w:rsidR="002A3242">
        <w:t>.</w:t>
      </w:r>
      <w:r w:rsidR="00AD4C48">
        <w:t xml:space="preserve">  Operational Telephony is </w:t>
      </w:r>
      <w:r w:rsidR="00B65978">
        <w:t>c</w:t>
      </w:r>
      <w:r w:rsidR="00B26A91">
        <w:t>onsidered</w:t>
      </w:r>
      <w:r w:rsidR="00B65978">
        <w:t xml:space="preserve"> in the same way as Control Telephony which </w:t>
      </w:r>
      <w:r w:rsidR="00B26A91">
        <w:t xml:space="preserve">is </w:t>
      </w:r>
      <w:r w:rsidR="0000129B">
        <w:t>defined</w:t>
      </w:r>
      <w:r w:rsidR="00B26A91">
        <w:t xml:space="preserve"> under the </w:t>
      </w:r>
      <w:r w:rsidR="0000129B">
        <w:t>STC</w:t>
      </w:r>
      <w:r w:rsidR="00BD3379">
        <w:t xml:space="preserve"> </w:t>
      </w:r>
      <w:r w:rsidR="003A2D64">
        <w:t>within</w:t>
      </w:r>
      <w:r w:rsidR="00BD3379">
        <w:t xml:space="preserve"> the </w:t>
      </w:r>
      <w:r w:rsidR="007225BD">
        <w:t>heading of</w:t>
      </w:r>
      <w:r w:rsidR="0000129B">
        <w:t xml:space="preserve"> </w:t>
      </w:r>
      <w:r w:rsidR="002D0711">
        <w:t>“Critical Tools and Facilities”</w:t>
      </w:r>
      <w:r w:rsidR="008218F1">
        <w:t>.</w:t>
      </w:r>
      <w:r w:rsidR="00B26A91">
        <w:t xml:space="preserve"> </w:t>
      </w:r>
      <w:r w:rsidR="00AD4C48">
        <w:t xml:space="preserve"> </w:t>
      </w:r>
      <w:r w:rsidR="002A3242">
        <w:t xml:space="preserve">  </w:t>
      </w:r>
    </w:p>
    <w:p w14:paraId="3F9D90B1" w14:textId="7C43B742" w:rsidR="00C14CF9" w:rsidRDefault="00C14CF9" w:rsidP="00BB325D">
      <w:pPr>
        <w:pStyle w:val="Heading3"/>
        <w:tabs>
          <w:tab w:val="clear" w:pos="0"/>
          <w:tab w:val="num" w:pos="851"/>
        </w:tabs>
        <w:ind w:left="851" w:hanging="851"/>
        <w:jc w:val="both"/>
      </w:pPr>
      <w:r>
        <w:t xml:space="preserve">The specific services and facilities provided to support the operation of the operational telephony infrastructure under the ownership of each TO are specified within the TO’s Services Capability Specification. Service levels associated with the maintenance and restoration of those services and facilities will be specified in the standing TO Service Restoration Proposals </w:t>
      </w:r>
      <w:r w:rsidR="005452E8">
        <w:t xml:space="preserve">which as a minimum shall include a mains independence period of up to 72 hours (or such longer period as agreed between the TO and The Company) from the start of a Total Shutdown or Partial Shutdown. </w:t>
      </w:r>
      <w:r>
        <w:t xml:space="preserve">where appropriate. </w:t>
      </w:r>
      <w:r w:rsidR="009A68BB" w:rsidRPr="009A68BB">
        <w:t>The requirements for the Company to have a mains independence period of 72 hours are defined in section 3.1.5 of STCP 04-2.</w:t>
      </w:r>
    </w:p>
    <w:p w14:paraId="1AC4A74D" w14:textId="6BF5D5B1" w:rsidR="00963A99" w:rsidRDefault="00963A99" w:rsidP="00BB325D">
      <w:pPr>
        <w:pStyle w:val="Heading3"/>
        <w:tabs>
          <w:tab w:val="clear" w:pos="0"/>
          <w:tab w:val="num" w:pos="851"/>
        </w:tabs>
        <w:ind w:left="851" w:hanging="851"/>
        <w:jc w:val="both"/>
      </w:pPr>
      <w:r>
        <w:t>The</w:t>
      </w:r>
      <w:r w:rsidR="00375AC7">
        <w:t xml:space="preserve"> Company</w:t>
      </w:r>
      <w:r>
        <w:t xml:space="preserve"> telephony infrastructure </w:t>
      </w:r>
      <w:r w:rsidR="006D66F7">
        <w:t xml:space="preserve">may where agreed be </w:t>
      </w:r>
      <w:r>
        <w:t xml:space="preserve">provided for </w:t>
      </w:r>
      <w:r w:rsidR="006919B5">
        <w:t>The Company</w:t>
      </w:r>
      <w:r>
        <w:t xml:space="preserve"> by </w:t>
      </w:r>
      <w:r w:rsidR="006D66F7">
        <w:t xml:space="preserve">a </w:t>
      </w:r>
      <w:r w:rsidR="00D27AB4">
        <w:t xml:space="preserve">TO </w:t>
      </w:r>
      <w:r w:rsidR="006D66F7">
        <w:t xml:space="preserve">providing use of </w:t>
      </w:r>
      <w:proofErr w:type="spellStart"/>
      <w:proofErr w:type="gramStart"/>
      <w:r w:rsidR="006D66F7">
        <w:t>it’s</w:t>
      </w:r>
      <w:proofErr w:type="spellEnd"/>
      <w:proofErr w:type="gramEnd"/>
      <w:r w:rsidR="006D66F7">
        <w:t xml:space="preserve"> telephony infrastructure</w:t>
      </w:r>
      <w:r w:rsidR="00162A00">
        <w:t>.</w:t>
      </w:r>
    </w:p>
    <w:p w14:paraId="0552F604" w14:textId="77777777" w:rsidR="00C14CF9" w:rsidRDefault="00C14CF9">
      <w:pPr>
        <w:pStyle w:val="Heading3"/>
        <w:numPr>
          <w:ilvl w:val="0"/>
          <w:numId w:val="0"/>
        </w:numPr>
        <w:ind w:left="567"/>
      </w:pPr>
    </w:p>
    <w:p w14:paraId="5AB49E0A" w14:textId="77777777" w:rsidR="00C14CF9" w:rsidRDefault="00C14CF9">
      <w:pPr>
        <w:pStyle w:val="Heading1"/>
      </w:pPr>
      <w:r>
        <w:t>Key Definitions</w:t>
      </w:r>
    </w:p>
    <w:p w14:paraId="5E1FD460" w14:textId="77777777" w:rsidR="00C14CF9" w:rsidRDefault="00C14CF9">
      <w:pPr>
        <w:pStyle w:val="Heading2"/>
      </w:pPr>
      <w:r>
        <w:t>For the purposes of STCP 04-5:</w:t>
      </w:r>
    </w:p>
    <w:p w14:paraId="0623528D" w14:textId="1977C42C" w:rsidR="00C14CF9" w:rsidRDefault="00AC47D3" w:rsidP="00BB325D">
      <w:pPr>
        <w:pStyle w:val="Heading3"/>
        <w:tabs>
          <w:tab w:val="clear" w:pos="0"/>
          <w:tab w:val="num" w:pos="851"/>
        </w:tabs>
      </w:pPr>
      <w:r>
        <w:t>N</w:t>
      </w:r>
      <w:r w:rsidR="00C14CF9">
        <w:t>one</w:t>
      </w:r>
    </w:p>
    <w:p w14:paraId="14229F60" w14:textId="77777777" w:rsidR="00C14CF9" w:rsidRDefault="00C14CF9">
      <w:pPr>
        <w:pStyle w:val="Heading3"/>
        <w:numPr>
          <w:ilvl w:val="0"/>
          <w:numId w:val="0"/>
        </w:numPr>
        <w:ind w:left="567"/>
      </w:pPr>
    </w:p>
    <w:p w14:paraId="0F48E98A" w14:textId="77777777" w:rsidR="00C14CF9" w:rsidRDefault="00C14CF9">
      <w:pPr>
        <w:pStyle w:val="Heading1"/>
      </w:pPr>
      <w:r>
        <w:t>Procedure</w:t>
      </w:r>
    </w:p>
    <w:p w14:paraId="7B34076E" w14:textId="77777777" w:rsidR="00C14CF9" w:rsidRDefault="00C14CF9">
      <w:pPr>
        <w:pStyle w:val="Heading2"/>
      </w:pPr>
      <w:r>
        <w:t xml:space="preserve"> New Telephony Systems</w:t>
      </w:r>
    </w:p>
    <w:p w14:paraId="160DFEED" w14:textId="77777777" w:rsidR="00C14CF9" w:rsidRPr="00EF60E3" w:rsidRDefault="00C14CF9" w:rsidP="00BB325D">
      <w:pPr>
        <w:pStyle w:val="Heading3"/>
        <w:tabs>
          <w:tab w:val="clear" w:pos="0"/>
          <w:tab w:val="num" w:pos="851"/>
        </w:tabs>
        <w:ind w:left="851" w:hanging="851"/>
        <w:jc w:val="both"/>
      </w:pPr>
      <w:r w:rsidRPr="00EF60E3">
        <w:t xml:space="preserve">The telephony facilities to be provided at new User sites is described in STCP18-1: Connection and Modification Application.   </w:t>
      </w:r>
    </w:p>
    <w:p w14:paraId="31F9763B" w14:textId="77777777" w:rsidR="00C14CF9" w:rsidRPr="00EF60E3" w:rsidRDefault="00C14CF9" w:rsidP="00BB325D">
      <w:pPr>
        <w:pStyle w:val="Heading3"/>
        <w:tabs>
          <w:tab w:val="clear" w:pos="0"/>
          <w:tab w:val="num" w:pos="851"/>
        </w:tabs>
        <w:ind w:left="851" w:hanging="851"/>
        <w:jc w:val="both"/>
      </w:pPr>
      <w:r w:rsidRPr="00EF60E3">
        <w:t>At new or existing TO Control Centres, where new telephony systems are required the relevant TO will ensure that the design of the new telephony meets the requirements of STCP 18-1: Connection and Modification Application.</w:t>
      </w:r>
    </w:p>
    <w:p w14:paraId="4A398EBF" w14:textId="77777777" w:rsidR="00C14CF9" w:rsidRDefault="00C14CF9">
      <w:pPr>
        <w:keepNext/>
      </w:pPr>
    </w:p>
    <w:p w14:paraId="1D262302" w14:textId="77777777" w:rsidR="00C14CF9" w:rsidRDefault="00C14CF9">
      <w:pPr>
        <w:pStyle w:val="Heading2"/>
      </w:pPr>
      <w:r>
        <w:t>Management of Telephony Equipment</w:t>
      </w:r>
    </w:p>
    <w:p w14:paraId="5B19D399" w14:textId="77777777" w:rsidR="002A769D" w:rsidRDefault="002A769D" w:rsidP="00730930">
      <w:pPr>
        <w:pStyle w:val="Heading3"/>
        <w:numPr>
          <w:ilvl w:val="0"/>
          <w:numId w:val="0"/>
        </w:numPr>
        <w:ind w:left="720"/>
        <w:jc w:val="both"/>
      </w:pPr>
    </w:p>
    <w:p w14:paraId="08D7868D" w14:textId="792F344E" w:rsidR="00C14CF9" w:rsidRDefault="006919B5" w:rsidP="00BB325D">
      <w:pPr>
        <w:pStyle w:val="Heading3"/>
        <w:tabs>
          <w:tab w:val="clear" w:pos="0"/>
          <w:tab w:val="num" w:pos="851"/>
        </w:tabs>
        <w:ind w:left="851" w:hanging="851"/>
        <w:jc w:val="both"/>
      </w:pPr>
      <w:r>
        <w:t>The Company</w:t>
      </w:r>
      <w:r w:rsidR="00C14CF9">
        <w:t xml:space="preserve"> shall provide a resilient telephony infrastructure between </w:t>
      </w:r>
      <w:r w:rsidR="00B801CA">
        <w:t>The Company’s</w:t>
      </w:r>
      <w:r w:rsidR="00C14CF9">
        <w:t xml:space="preserve"> telephony system and an agreed connection point on the TO telephony system. The</w:t>
      </w:r>
      <w:r w:rsidR="00C14CF9" w:rsidRPr="00EA441F">
        <w:t xml:space="preserve"> </w:t>
      </w:r>
      <w:r w:rsidR="00B801CA">
        <w:t>Company</w:t>
      </w:r>
      <w:r w:rsidR="00C14CF9" w:rsidRPr="00BB325D">
        <w:t xml:space="preserve"> telephony infrastructure </w:t>
      </w:r>
      <w:r w:rsidR="00C14CF9" w:rsidRPr="00B801CA">
        <w:t>shall have the following features:</w:t>
      </w:r>
    </w:p>
    <w:p w14:paraId="4F518D43" w14:textId="77777777" w:rsidR="00C14CF9" w:rsidRDefault="00C14CF9">
      <w:pPr>
        <w:keepNext/>
        <w:numPr>
          <w:ilvl w:val="0"/>
          <w:numId w:val="24"/>
        </w:numPr>
        <w:tabs>
          <w:tab w:val="num" w:pos="1080"/>
          <w:tab w:val="num" w:pos="1656"/>
        </w:tabs>
        <w:spacing w:after="0"/>
        <w:ind w:left="1080"/>
        <w:jc w:val="both"/>
      </w:pPr>
      <w:r>
        <w:t xml:space="preserve">the ability to withstand the loss of any single element of the configuration in line with Good Industry </w:t>
      </w:r>
      <w:proofErr w:type="gramStart"/>
      <w:r>
        <w:t>Practice;</w:t>
      </w:r>
      <w:proofErr w:type="gramEnd"/>
    </w:p>
    <w:p w14:paraId="06A52C78" w14:textId="7181ABE4" w:rsidR="00C14CF9" w:rsidRDefault="00C14CF9">
      <w:pPr>
        <w:keepNext/>
        <w:numPr>
          <w:ilvl w:val="0"/>
          <w:numId w:val="24"/>
        </w:numPr>
        <w:tabs>
          <w:tab w:val="num" w:pos="1080"/>
          <w:tab w:val="num" w:pos="1656"/>
        </w:tabs>
        <w:spacing w:after="0"/>
        <w:ind w:left="1080"/>
        <w:jc w:val="both"/>
      </w:pPr>
      <w:r>
        <w:t>mains supply independence in line with Good Industry Practice</w:t>
      </w:r>
      <w:r w:rsidR="007B2B2D">
        <w:t xml:space="preserve"> for up to 72 </w:t>
      </w:r>
      <w:proofErr w:type="gramStart"/>
      <w:r w:rsidR="007B2B2D">
        <w:t>hours</w:t>
      </w:r>
      <w:r>
        <w:t>;</w:t>
      </w:r>
      <w:proofErr w:type="gramEnd"/>
    </w:p>
    <w:p w14:paraId="09A7A501" w14:textId="77777777" w:rsidR="00C14CF9" w:rsidRDefault="00C14CF9">
      <w:pPr>
        <w:keepNext/>
        <w:numPr>
          <w:ilvl w:val="0"/>
          <w:numId w:val="24"/>
        </w:numPr>
        <w:tabs>
          <w:tab w:val="num" w:pos="1080"/>
          <w:tab w:val="num" w:pos="1656"/>
        </w:tabs>
        <w:spacing w:after="0"/>
        <w:ind w:left="1080"/>
        <w:jc w:val="both"/>
      </w:pPr>
      <w:proofErr w:type="gramStart"/>
      <w:r>
        <w:t>two way</w:t>
      </w:r>
      <w:proofErr w:type="gramEnd"/>
      <w:r>
        <w:t xml:space="preserve"> emergency calling facilities; and</w:t>
      </w:r>
    </w:p>
    <w:p w14:paraId="7F71CDAF" w14:textId="77777777" w:rsidR="00C14CF9" w:rsidRDefault="00C14CF9">
      <w:pPr>
        <w:keepNext/>
        <w:numPr>
          <w:ilvl w:val="0"/>
          <w:numId w:val="24"/>
        </w:numPr>
        <w:tabs>
          <w:tab w:val="num" w:pos="1080"/>
          <w:tab w:val="num" w:pos="1656"/>
        </w:tabs>
        <w:ind w:left="1080"/>
      </w:pPr>
      <w:r>
        <w:t xml:space="preserve">priority calling over existing call connections. </w:t>
      </w:r>
      <w:r>
        <w:br/>
      </w:r>
    </w:p>
    <w:p w14:paraId="4BECA6DD" w14:textId="77777777" w:rsidR="00C14CF9" w:rsidRDefault="00C14CF9" w:rsidP="00BB325D">
      <w:pPr>
        <w:pStyle w:val="Heading3"/>
        <w:tabs>
          <w:tab w:val="clear" w:pos="0"/>
          <w:tab w:val="num" w:pos="851"/>
        </w:tabs>
        <w:ind w:left="851" w:hanging="851"/>
        <w:jc w:val="both"/>
      </w:pPr>
      <w:r>
        <w:t xml:space="preserve">The TO shall provide access to </w:t>
      </w:r>
      <w:proofErr w:type="spellStart"/>
      <w:r>
        <w:t>TO</w:t>
      </w:r>
      <w:proofErr w:type="spellEnd"/>
      <w:r>
        <w:t xml:space="preserve"> owned telephony infrastructure at the agreed connection point on the TO telephony system with:</w:t>
      </w:r>
    </w:p>
    <w:p w14:paraId="50CA4287" w14:textId="77777777" w:rsidR="00C14CF9" w:rsidRDefault="00C14CF9">
      <w:pPr>
        <w:keepNext/>
        <w:numPr>
          <w:ilvl w:val="0"/>
          <w:numId w:val="25"/>
        </w:numPr>
        <w:tabs>
          <w:tab w:val="clear" w:pos="360"/>
          <w:tab w:val="num" w:pos="1080"/>
          <w:tab w:val="num" w:pos="1656"/>
        </w:tabs>
        <w:spacing w:after="0"/>
        <w:ind w:left="1080"/>
        <w:jc w:val="both"/>
      </w:pPr>
      <w:r>
        <w:t>the ability to withstand the loss of any single element of the configuration in line with Good Industry Practice (excepting the final handset</w:t>
      </w:r>
      <w:proofErr w:type="gramStart"/>
      <w:r>
        <w:t>);</w:t>
      </w:r>
      <w:proofErr w:type="gramEnd"/>
    </w:p>
    <w:p w14:paraId="7A671180" w14:textId="2012B5FB" w:rsidR="00C14CF9" w:rsidRDefault="00C14CF9">
      <w:pPr>
        <w:keepNext/>
        <w:numPr>
          <w:ilvl w:val="0"/>
          <w:numId w:val="25"/>
        </w:numPr>
        <w:tabs>
          <w:tab w:val="clear" w:pos="360"/>
          <w:tab w:val="num" w:pos="1080"/>
        </w:tabs>
        <w:spacing w:after="0"/>
        <w:ind w:left="1080"/>
        <w:jc w:val="both"/>
      </w:pPr>
      <w:r>
        <w:t>mains supply independence in line with Good Industry Practice</w:t>
      </w:r>
      <w:r w:rsidR="007B2B2D">
        <w:t xml:space="preserve"> for up to 72 </w:t>
      </w:r>
      <w:proofErr w:type="gramStart"/>
      <w:r w:rsidR="007B2B2D">
        <w:t>hours</w:t>
      </w:r>
      <w:r>
        <w:t>;</w:t>
      </w:r>
      <w:proofErr w:type="gramEnd"/>
      <w:r>
        <w:t xml:space="preserve"> </w:t>
      </w:r>
    </w:p>
    <w:p w14:paraId="5F17613F" w14:textId="77777777" w:rsidR="00C14CF9" w:rsidRDefault="00C14CF9">
      <w:pPr>
        <w:keepNext/>
        <w:numPr>
          <w:ilvl w:val="0"/>
          <w:numId w:val="27"/>
        </w:numPr>
        <w:tabs>
          <w:tab w:val="clear" w:pos="360"/>
        </w:tabs>
        <w:spacing w:after="0"/>
        <w:ind w:left="1080"/>
        <w:jc w:val="both"/>
      </w:pPr>
      <w:proofErr w:type="gramStart"/>
      <w:r>
        <w:t>two way</w:t>
      </w:r>
      <w:proofErr w:type="gramEnd"/>
      <w:r>
        <w:t xml:space="preserve"> emergency calling facilities; and </w:t>
      </w:r>
    </w:p>
    <w:p w14:paraId="1EFA9092" w14:textId="7F2D0514" w:rsidR="00B97CB2" w:rsidRDefault="00375AC7" w:rsidP="00B67DC3">
      <w:pPr>
        <w:keepNext/>
        <w:numPr>
          <w:ilvl w:val="0"/>
          <w:numId w:val="27"/>
        </w:numPr>
        <w:tabs>
          <w:tab w:val="clear" w:pos="360"/>
        </w:tabs>
        <w:spacing w:after="0"/>
        <w:ind w:left="1080"/>
        <w:jc w:val="both"/>
      </w:pPr>
      <w:r>
        <w:t xml:space="preserve">The </w:t>
      </w:r>
      <w:r w:rsidR="00E9531F">
        <w:t>Company</w:t>
      </w:r>
      <w:r w:rsidR="007B2B2D">
        <w:t xml:space="preserve"> </w:t>
      </w:r>
      <w:r w:rsidR="00C14CF9">
        <w:t>priority calling over existing call connections.</w:t>
      </w:r>
    </w:p>
    <w:p w14:paraId="0D88ECFC" w14:textId="77777777" w:rsidR="00C14CF9" w:rsidRDefault="00C14CF9">
      <w:pPr>
        <w:keepNext/>
        <w:spacing w:after="0"/>
        <w:ind w:left="720"/>
        <w:jc w:val="both"/>
      </w:pPr>
    </w:p>
    <w:p w14:paraId="58F83F03" w14:textId="7330E928" w:rsidR="00C14CF9" w:rsidRDefault="00C14CF9" w:rsidP="00BB325D">
      <w:pPr>
        <w:pStyle w:val="Heading3"/>
        <w:tabs>
          <w:tab w:val="clear" w:pos="0"/>
          <w:tab w:val="num" w:pos="851"/>
        </w:tabs>
        <w:ind w:left="851" w:hanging="851"/>
        <w:jc w:val="both"/>
      </w:pPr>
      <w:r>
        <w:t xml:space="preserve">When a TO is in receipt of an alarm indicating a </w:t>
      </w:r>
      <w:proofErr w:type="gramStart"/>
      <w:r>
        <w:t>fault, or</w:t>
      </w:r>
      <w:proofErr w:type="gramEnd"/>
      <w:r>
        <w:t xml:space="preserve"> is otherwise made aware of a fault that may affect </w:t>
      </w:r>
      <w:r w:rsidR="00EC3861">
        <w:t>The Company’s</w:t>
      </w:r>
      <w:r w:rsidR="00963A99">
        <w:t xml:space="preserve"> </w:t>
      </w:r>
      <w:r>
        <w:t xml:space="preserve">telephony equipment at a TO location, then that TO shall notify </w:t>
      </w:r>
      <w:r w:rsidR="00EC3861">
        <w:t>The Company</w:t>
      </w:r>
      <w:r>
        <w:t xml:space="preserve"> of the alarm or fault, in accordance with </w:t>
      </w:r>
      <w:r w:rsidRPr="00EF60E3">
        <w:t>STCP 02-1 Alarm, Event and Fault management.</w:t>
      </w:r>
    </w:p>
    <w:p w14:paraId="46962A29" w14:textId="0026D370" w:rsidR="00C14CF9" w:rsidRDefault="00C14CF9" w:rsidP="00BB325D">
      <w:pPr>
        <w:pStyle w:val="Heading3"/>
        <w:tabs>
          <w:tab w:val="clear" w:pos="0"/>
          <w:tab w:val="num" w:pos="851"/>
        </w:tabs>
        <w:ind w:left="851" w:hanging="851"/>
        <w:jc w:val="both"/>
      </w:pPr>
      <w:r>
        <w:t xml:space="preserve">When a TO is in receipt of an alarm indicating a fault or is otherwise made aware of a fault that may affect telephony equipment under TO ownership and the fault has significant implications for </w:t>
      </w:r>
      <w:r w:rsidR="00EC3861">
        <w:t>The Company</w:t>
      </w:r>
      <w:r>
        <w:t xml:space="preserve"> or a significant reduction in resilience, then the relevant TO shall notify </w:t>
      </w:r>
      <w:r w:rsidR="00C41C73">
        <w:t xml:space="preserve">The Company </w:t>
      </w:r>
      <w:r>
        <w:t xml:space="preserve">of the alarm or fault. </w:t>
      </w:r>
    </w:p>
    <w:p w14:paraId="09DC3918" w14:textId="77777777" w:rsidR="00C14CF9" w:rsidRDefault="00C14CF9" w:rsidP="00BB325D">
      <w:pPr>
        <w:pStyle w:val="Heading3"/>
        <w:tabs>
          <w:tab w:val="clear" w:pos="0"/>
          <w:tab w:val="num" w:pos="851"/>
        </w:tabs>
        <w:ind w:left="851" w:hanging="851"/>
        <w:jc w:val="both"/>
      </w:pPr>
      <w:r>
        <w:t xml:space="preserve">The TO shall arrange for resolution of faults or alarms on TO owned telephony infrastructure in line with the standing Service Restoration Proposal where appropriate. </w:t>
      </w:r>
    </w:p>
    <w:p w14:paraId="60870B29" w14:textId="7BE0B13E" w:rsidR="00C14CF9" w:rsidRDefault="00C14CF9" w:rsidP="00BB325D">
      <w:pPr>
        <w:pStyle w:val="Heading3"/>
        <w:tabs>
          <w:tab w:val="clear" w:pos="0"/>
          <w:tab w:val="num" w:pos="851"/>
        </w:tabs>
        <w:ind w:left="851" w:hanging="851"/>
        <w:jc w:val="both"/>
      </w:pPr>
      <w:r>
        <w:t xml:space="preserve">Where </w:t>
      </w:r>
      <w:r w:rsidR="00711BD1">
        <w:t>The Company</w:t>
      </w:r>
      <w:r>
        <w:t xml:space="preserve"> is in receipt of an alarm indicating a fault</w:t>
      </w:r>
      <w:r w:rsidR="001E0162">
        <w:t>,</w:t>
      </w:r>
      <w:r>
        <w:t xml:space="preserve"> or is otherwise made aware of a fault, that may affect telephony equipment under TO ownership then </w:t>
      </w:r>
      <w:r w:rsidR="00711BD1">
        <w:t>The Company</w:t>
      </w:r>
      <w:r>
        <w:t xml:space="preserve"> shall notify the relevant TO of the alarm or fault. </w:t>
      </w:r>
    </w:p>
    <w:p w14:paraId="37C3FBA3" w14:textId="75FC92B4" w:rsidR="00C14CF9" w:rsidRDefault="00C14CF9" w:rsidP="00BB325D">
      <w:pPr>
        <w:pStyle w:val="Heading3"/>
        <w:tabs>
          <w:tab w:val="clear" w:pos="0"/>
          <w:tab w:val="num" w:pos="851"/>
        </w:tabs>
        <w:ind w:left="851" w:hanging="851"/>
        <w:jc w:val="both"/>
      </w:pPr>
      <w:r>
        <w:t xml:space="preserve">Where TO telephony equipment installed on a User site has failed, </w:t>
      </w:r>
      <w:r w:rsidR="00711BD1">
        <w:t>The Company</w:t>
      </w:r>
      <w:r>
        <w:t xml:space="preserve"> shall ensure that the User shall advise the relevant TO, and that User shall provide the TO service provider with appropriate access. </w:t>
      </w:r>
    </w:p>
    <w:p w14:paraId="74996A96" w14:textId="77777777" w:rsidR="00C14CF9" w:rsidRDefault="00C14CF9">
      <w:pPr>
        <w:keepNext/>
        <w:ind w:left="709"/>
      </w:pPr>
    </w:p>
    <w:p w14:paraId="3C9AFC8C" w14:textId="77777777" w:rsidR="00C14CF9" w:rsidRDefault="00C14CF9">
      <w:pPr>
        <w:pStyle w:val="Heading2"/>
      </w:pPr>
      <w:r>
        <w:t xml:space="preserve">Change Management   </w:t>
      </w:r>
    </w:p>
    <w:p w14:paraId="20D74AAC" w14:textId="7594F4E7" w:rsidR="00C14CF9" w:rsidRDefault="00711BD1" w:rsidP="00BB325D">
      <w:pPr>
        <w:pStyle w:val="Heading3"/>
        <w:tabs>
          <w:tab w:val="clear" w:pos="0"/>
          <w:tab w:val="num" w:pos="851"/>
        </w:tabs>
        <w:ind w:left="851" w:hanging="851"/>
        <w:jc w:val="both"/>
      </w:pPr>
      <w:r>
        <w:t>The Company</w:t>
      </w:r>
      <w:r w:rsidR="00C14CF9">
        <w:t xml:space="preserve"> or the relevant TO will </w:t>
      </w:r>
      <w:r w:rsidR="00963A99">
        <w:t xml:space="preserve">each </w:t>
      </w:r>
      <w:r w:rsidR="00C14CF9">
        <w:t>provide the other Part</w:t>
      </w:r>
      <w:r w:rsidR="00C35D3B">
        <w:t>y</w:t>
      </w:r>
      <w:r w:rsidR="00C14CF9">
        <w:t xml:space="preserve"> with notification of proposed changes that the proposing Party deems may have a significant impact on its ability to provide a telephony infrastructure as outlined in 3.2.1 or 3.2.2 as appropriate. </w:t>
      </w:r>
    </w:p>
    <w:p w14:paraId="7E586AB8" w14:textId="77777777" w:rsidR="00C14CF9" w:rsidRDefault="00C14CF9">
      <w:pPr>
        <w:pStyle w:val="Header"/>
        <w:keepNext/>
        <w:tabs>
          <w:tab w:val="clear" w:pos="4153"/>
          <w:tab w:val="clear" w:pos="8306"/>
        </w:tabs>
      </w:pPr>
    </w:p>
    <w:p w14:paraId="21030490" w14:textId="77777777" w:rsidR="00C14CF9" w:rsidRDefault="00C14CF9">
      <w:pPr>
        <w:pStyle w:val="Heading2"/>
      </w:pPr>
      <w:r>
        <w:t xml:space="preserve">Outage Coordination </w:t>
      </w:r>
    </w:p>
    <w:p w14:paraId="0BD2DB90" w14:textId="6E844950" w:rsidR="00C14CF9" w:rsidRDefault="00723656" w:rsidP="00BB325D">
      <w:pPr>
        <w:pStyle w:val="Heading3"/>
        <w:tabs>
          <w:tab w:val="clear" w:pos="0"/>
          <w:tab w:val="num" w:pos="851"/>
        </w:tabs>
        <w:ind w:left="851" w:hanging="851"/>
        <w:jc w:val="both"/>
      </w:pPr>
      <w:r>
        <w:t>The Company</w:t>
      </w:r>
      <w:r w:rsidR="00C14CF9">
        <w:t xml:space="preserve"> or the relevant TO will </w:t>
      </w:r>
      <w:r w:rsidR="00963A99">
        <w:t xml:space="preserve">each </w:t>
      </w:r>
      <w:r w:rsidR="00C14CF9">
        <w:t>provide the other Part</w:t>
      </w:r>
      <w:r w:rsidR="00C35D3B">
        <w:t>y</w:t>
      </w:r>
      <w:r w:rsidR="00C14CF9">
        <w:t xml:space="preserve"> with notification of a significant outage on </w:t>
      </w:r>
      <w:proofErr w:type="spellStart"/>
      <w:proofErr w:type="gramStart"/>
      <w:r w:rsidR="00C14CF9">
        <w:t>it's</w:t>
      </w:r>
      <w:proofErr w:type="spellEnd"/>
      <w:proofErr w:type="gramEnd"/>
      <w:r w:rsidR="00C14CF9">
        <w:t xml:space="preserve"> telephony infrastructure that the notifying Party deems to have a significant impact on </w:t>
      </w:r>
      <w:proofErr w:type="spellStart"/>
      <w:proofErr w:type="gramStart"/>
      <w:r w:rsidR="00C14CF9">
        <w:t>it's</w:t>
      </w:r>
      <w:proofErr w:type="spellEnd"/>
      <w:proofErr w:type="gramEnd"/>
      <w:r w:rsidR="00C14CF9">
        <w:t xml:space="preserve"> ability to provide a telephony infrastructure as outlined in 3.2.1 or 3.2.2 as appropriate. </w:t>
      </w:r>
    </w:p>
    <w:p w14:paraId="333DCF39" w14:textId="77777777" w:rsidR="00C14CF9" w:rsidRDefault="00C14CF9">
      <w:pPr>
        <w:keepNext/>
      </w:pPr>
      <w:r>
        <w:tab/>
      </w:r>
    </w:p>
    <w:p w14:paraId="6543821D" w14:textId="77777777" w:rsidR="00C14CF9" w:rsidRDefault="00C14CF9">
      <w:pPr>
        <w:pStyle w:val="Heading2"/>
      </w:pPr>
      <w:r>
        <w:t>Site Access and Support Arrangements</w:t>
      </w:r>
    </w:p>
    <w:p w14:paraId="69E38C84" w14:textId="31106BDE" w:rsidR="00C14CF9" w:rsidRDefault="00C14CF9" w:rsidP="00BB325D">
      <w:pPr>
        <w:pStyle w:val="Heading3"/>
        <w:tabs>
          <w:tab w:val="clear" w:pos="0"/>
          <w:tab w:val="num" w:pos="851"/>
        </w:tabs>
        <w:ind w:left="851" w:hanging="851"/>
        <w:jc w:val="both"/>
      </w:pPr>
      <w:r>
        <w:t xml:space="preserve">Site access and support arrangements between </w:t>
      </w:r>
      <w:r w:rsidR="00723656">
        <w:t>The Company</w:t>
      </w:r>
      <w:r>
        <w:t xml:space="preserve"> and the relevant TO will allow </w:t>
      </w:r>
      <w:r w:rsidR="00723656">
        <w:t>The Company’s</w:t>
      </w:r>
      <w:r>
        <w:t xml:space="preserve"> service provider reasonable access to </w:t>
      </w:r>
      <w:r w:rsidR="00723656">
        <w:t>The Company</w:t>
      </w:r>
      <w:r w:rsidR="00963A99">
        <w:t>’s</w:t>
      </w:r>
      <w:r>
        <w:t xml:space="preserve"> telephony infrastructure at TO sites.</w:t>
      </w:r>
    </w:p>
    <w:p w14:paraId="59929911" w14:textId="4D349636" w:rsidR="00C14CF9" w:rsidRDefault="00C14CF9" w:rsidP="00BB325D">
      <w:pPr>
        <w:pStyle w:val="Heading3"/>
        <w:tabs>
          <w:tab w:val="clear" w:pos="0"/>
          <w:tab w:val="num" w:pos="851"/>
        </w:tabs>
        <w:ind w:left="851" w:hanging="851"/>
        <w:jc w:val="both"/>
      </w:pPr>
      <w:r>
        <w:t xml:space="preserve">Support arrangements with associated levels of service as part of the standing TO Service Restoration Proposals will be in place between </w:t>
      </w:r>
      <w:r w:rsidR="00723656">
        <w:t>The Company</w:t>
      </w:r>
      <w:r>
        <w:t xml:space="preserve"> and the relevant TO </w:t>
      </w:r>
      <w:proofErr w:type="spellStart"/>
      <w:r>
        <w:t>to</w:t>
      </w:r>
      <w:proofErr w:type="spellEnd"/>
      <w:r>
        <w:t xml:space="preserve"> enable restoration or maintenance of the TO telephony infrastructure as required.</w:t>
      </w:r>
    </w:p>
    <w:p w14:paraId="6806F757" w14:textId="5385B574" w:rsidR="00C14CF9" w:rsidRDefault="00C14CF9" w:rsidP="00BB325D">
      <w:pPr>
        <w:pStyle w:val="Heading3"/>
        <w:tabs>
          <w:tab w:val="clear" w:pos="0"/>
          <w:tab w:val="num" w:pos="851"/>
        </w:tabs>
        <w:ind w:left="851" w:hanging="851"/>
        <w:jc w:val="both"/>
      </w:pPr>
      <w:r>
        <w:t xml:space="preserve">Where </w:t>
      </w:r>
      <w:r w:rsidR="00DA181F">
        <w:t xml:space="preserve">a </w:t>
      </w:r>
      <w:r>
        <w:t xml:space="preserve">Generator or User consent for access to non-TO sites is </w:t>
      </w:r>
      <w:proofErr w:type="gramStart"/>
      <w:r>
        <w:t>required</w:t>
      </w:r>
      <w:proofErr w:type="gramEnd"/>
      <w:r>
        <w:t xml:space="preserve"> </w:t>
      </w:r>
      <w:r w:rsidR="00723656">
        <w:t>The Company</w:t>
      </w:r>
      <w:r>
        <w:t xml:space="preserve"> shall procure all necessary consents.</w:t>
      </w:r>
    </w:p>
    <w:p w14:paraId="6E4BC076" w14:textId="77777777" w:rsidR="00C14CF9" w:rsidRDefault="00C14CF9">
      <w:pPr>
        <w:pStyle w:val="Header"/>
        <w:keepNext/>
        <w:tabs>
          <w:tab w:val="clear" w:pos="4153"/>
          <w:tab w:val="clear" w:pos="8306"/>
        </w:tabs>
      </w:pPr>
    </w:p>
    <w:p w14:paraId="6B23525F" w14:textId="6C8A24F6" w:rsidR="00C14CF9" w:rsidRDefault="00C14CF9">
      <w:pPr>
        <w:pStyle w:val="Heading2"/>
      </w:pPr>
      <w:r>
        <w:t>Telephony Infrastructure Reporting</w:t>
      </w:r>
    </w:p>
    <w:p w14:paraId="451BE8BE" w14:textId="77777777" w:rsidR="00C14CF9" w:rsidRDefault="00C14CF9" w:rsidP="00BB325D">
      <w:pPr>
        <w:pStyle w:val="Heading3"/>
        <w:tabs>
          <w:tab w:val="clear" w:pos="0"/>
          <w:tab w:val="num" w:pos="851"/>
        </w:tabs>
        <w:ind w:left="851" w:hanging="851"/>
        <w:jc w:val="both"/>
      </w:pPr>
      <w:r>
        <w:t xml:space="preserve">Widespread failure of the telephony infrastructure may be assessed and reported in line </w:t>
      </w:r>
      <w:r w:rsidRPr="00EF60E3">
        <w:t>with STCP 03-1 Post Event Analysis and Reporting.</w:t>
      </w:r>
    </w:p>
    <w:p w14:paraId="57114648" w14:textId="77777777" w:rsidR="003B197F" w:rsidRDefault="003B197F" w:rsidP="00BB325D">
      <w:pPr>
        <w:pStyle w:val="Heading3"/>
        <w:numPr>
          <w:ilvl w:val="0"/>
          <w:numId w:val="0"/>
        </w:numPr>
        <w:ind w:left="851"/>
        <w:jc w:val="both"/>
      </w:pPr>
    </w:p>
    <w:p w14:paraId="55136A7E" w14:textId="499A0330" w:rsidR="00293310" w:rsidRDefault="003B197F" w:rsidP="003B197F">
      <w:r w:rsidRPr="003B197F">
        <w:rPr>
          <w:b/>
          <w:bCs/>
          <w:i/>
          <w:iCs/>
          <w:sz w:val="24"/>
          <w:szCs w:val="24"/>
        </w:rPr>
        <w:t>3.7</w:t>
      </w:r>
      <w:r w:rsidRPr="003B197F">
        <w:rPr>
          <w:b/>
          <w:bCs/>
          <w:i/>
          <w:iCs/>
          <w:sz w:val="24"/>
          <w:szCs w:val="24"/>
        </w:rPr>
        <w:tab/>
        <w:t>Testing</w:t>
      </w:r>
    </w:p>
    <w:p w14:paraId="49D10289" w14:textId="1BB797CF" w:rsidR="004655D4" w:rsidRDefault="007109BD" w:rsidP="00927692">
      <w:pPr>
        <w:pStyle w:val="Level1Text"/>
        <w:tabs>
          <w:tab w:val="clear" w:pos="1418"/>
        </w:tabs>
        <w:ind w:left="993" w:hanging="993"/>
        <w:rPr>
          <w:color w:val="auto"/>
        </w:rPr>
      </w:pPr>
      <w:r>
        <w:t>3.7.1</w:t>
      </w:r>
      <w:r>
        <w:tab/>
        <w:t xml:space="preserve">TO’s </w:t>
      </w:r>
      <w:r w:rsidR="009E3D66">
        <w:t xml:space="preserve">and </w:t>
      </w:r>
      <w:r w:rsidR="00350126">
        <w:t xml:space="preserve">The Company </w:t>
      </w:r>
      <w:r>
        <w:t xml:space="preserve">shall undertake regular testing of their </w:t>
      </w:r>
      <w:r w:rsidR="00081BEC">
        <w:t xml:space="preserve">operational telephony </w:t>
      </w:r>
      <w:r w:rsidR="003B4E2B">
        <w:t>to the same standard and frequency of Control Telephony as required in</w:t>
      </w:r>
      <w:r w:rsidR="004655D4">
        <w:t xml:space="preserve"> </w:t>
      </w:r>
      <w:r w:rsidR="004655D4">
        <w:rPr>
          <w:color w:val="auto"/>
        </w:rPr>
        <w:t>CC.6.5.4.4</w:t>
      </w:r>
      <w:r w:rsidR="00927692">
        <w:rPr>
          <w:color w:val="auto"/>
        </w:rPr>
        <w:t xml:space="preserve"> and</w:t>
      </w:r>
      <w:r w:rsidR="004655D4">
        <w:rPr>
          <w:color w:val="auto"/>
        </w:rPr>
        <w:t xml:space="preserve"> CC.6.5.5.1,</w:t>
      </w:r>
      <w:r w:rsidR="004655D4">
        <w:rPr>
          <w:rFonts w:cs="Arial"/>
          <w:color w:val="auto"/>
        </w:rPr>
        <w:t xml:space="preserve"> </w:t>
      </w:r>
      <w:r w:rsidR="004655D4">
        <w:rPr>
          <w:color w:val="auto"/>
        </w:rPr>
        <w:t>or ECC.6.5.4.4</w:t>
      </w:r>
      <w:r w:rsidR="00927692">
        <w:rPr>
          <w:color w:val="auto"/>
        </w:rPr>
        <w:t xml:space="preserve"> and</w:t>
      </w:r>
      <w:r w:rsidR="004655D4">
        <w:rPr>
          <w:color w:val="auto"/>
        </w:rPr>
        <w:t xml:space="preserve"> ECC.6.5.5.1 </w:t>
      </w:r>
      <w:r w:rsidR="003F38A4">
        <w:rPr>
          <w:color w:val="auto"/>
        </w:rPr>
        <w:t xml:space="preserve">of the Grid Code </w:t>
      </w:r>
      <w:r w:rsidR="004655D4">
        <w:rPr>
          <w:color w:val="auto"/>
        </w:rPr>
        <w:t>as applicable.</w:t>
      </w:r>
    </w:p>
    <w:p w14:paraId="1151592A" w14:textId="725B1935" w:rsidR="003B197F" w:rsidRPr="00293310" w:rsidRDefault="003B197F" w:rsidP="00BB325D">
      <w:pPr>
        <w:ind w:left="851" w:hanging="851"/>
        <w:rPr>
          <w:b/>
          <w:i/>
        </w:rPr>
        <w:sectPr w:rsidR="003B197F" w:rsidRPr="00293310">
          <w:headerReference w:type="default" r:id="rId11"/>
          <w:footerReference w:type="default" r:id="rId12"/>
          <w:pgSz w:w="11906" w:h="16838"/>
          <w:pgMar w:top="1440" w:right="1800" w:bottom="1440" w:left="1800" w:header="720" w:footer="720" w:gutter="0"/>
          <w:cols w:space="720"/>
        </w:sectPr>
      </w:pPr>
    </w:p>
    <w:p w14:paraId="78D66DF5" w14:textId="77777777" w:rsidR="00C14CF9" w:rsidRDefault="00C14CF9">
      <w:pPr>
        <w:pStyle w:val="Heading5"/>
      </w:pPr>
      <w:r>
        <w:t>Appendix A:</w:t>
      </w:r>
      <w:r>
        <w:tab/>
        <w:t xml:space="preserve"> Flow Diagram </w:t>
      </w:r>
    </w:p>
    <w:p w14:paraId="554537B4" w14:textId="77777777" w:rsidR="00C14CF9" w:rsidRDefault="00C14CF9">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5B76DD37" w14:textId="77777777" w:rsidR="00C14CF9" w:rsidRDefault="004F252B">
      <w:r>
        <w:rPr>
          <w:noProof/>
          <w:lang w:val="en-US"/>
        </w:rPr>
        <w:object w:dxaOrig="1440" w:dyaOrig="1440" w14:anchorId="0E4D4C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4.95pt;margin-top:2.9pt;width:445.1pt;height:616.45pt;z-index:251658240;visibility:visible;mso-wrap-edited:f">
            <v:imagedata r:id="rId13" o:title=""/>
            <w10:wrap type="topAndBottom"/>
          </v:shape>
          <o:OLEObject Type="Embed" ProgID="Word.Picture.8" ShapeID="_x0000_s2050" DrawAspect="Content" ObjectID="_1822024984" r:id="rId14"/>
        </w:object>
      </w:r>
    </w:p>
    <w:p w14:paraId="7A11653D" w14:textId="77777777" w:rsidR="00C14CF9" w:rsidRDefault="00C14CF9">
      <w:pPr>
        <w:sectPr w:rsidR="00C14CF9">
          <w:pgSz w:w="11906" w:h="16838"/>
          <w:pgMar w:top="1440" w:right="1800" w:bottom="1440" w:left="1800" w:header="720" w:footer="720" w:gutter="0"/>
          <w:cols w:space="720"/>
        </w:sectPr>
      </w:pPr>
    </w:p>
    <w:p w14:paraId="0865C256" w14:textId="77777777" w:rsidR="00C14CF9" w:rsidRDefault="00C14CF9">
      <w:pPr>
        <w:pStyle w:val="Heading2"/>
        <w:numPr>
          <w:ilvl w:val="0"/>
          <w:numId w:val="0"/>
        </w:numPr>
        <w:rPr>
          <w:sz w:val="28"/>
        </w:rPr>
      </w:pPr>
      <w:r>
        <w:rPr>
          <w:sz w:val="28"/>
        </w:rPr>
        <w:t>Appendix B:  Abbreviations &amp; Definitions</w:t>
      </w:r>
    </w:p>
    <w:p w14:paraId="42DD0361" w14:textId="77777777" w:rsidR="00C14CF9" w:rsidRDefault="00C14CF9"/>
    <w:p w14:paraId="33D78B89" w14:textId="77777777" w:rsidR="00C14CF9" w:rsidRDefault="00C14CF9">
      <w:pPr>
        <w:pStyle w:val="NGTSAppendix"/>
        <w:outlineLvl w:val="0"/>
        <w:rPr>
          <w:b/>
          <w:i/>
          <w:iCs/>
          <w:sz w:val="24"/>
        </w:rPr>
      </w:pPr>
      <w:r>
        <w:rPr>
          <w:b/>
          <w:i/>
          <w:iCs/>
          <w:sz w:val="24"/>
        </w:rPr>
        <w:t>Abbreviations</w:t>
      </w:r>
    </w:p>
    <w:p w14:paraId="3FB33D63" w14:textId="7D9E7348" w:rsidR="00C14CF9" w:rsidRDefault="00C14CF9">
      <w:pPr>
        <w:tabs>
          <w:tab w:val="left" w:pos="1134"/>
        </w:tabs>
        <w:spacing w:after="0"/>
      </w:pPr>
      <w:r>
        <w:t>TO</w:t>
      </w:r>
      <w:r>
        <w:tab/>
        <w:t>Transmission Owner</w:t>
      </w:r>
      <w:r>
        <w:tab/>
      </w:r>
    </w:p>
    <w:p w14:paraId="5A46C9D1" w14:textId="77777777" w:rsidR="00C14CF9" w:rsidRDefault="00C14CF9">
      <w:pPr>
        <w:pStyle w:val="BodyText"/>
        <w:ind w:left="0"/>
      </w:pPr>
    </w:p>
    <w:p w14:paraId="68B9425F" w14:textId="77777777" w:rsidR="00C14CF9" w:rsidRDefault="00C14CF9">
      <w:pPr>
        <w:pStyle w:val="Heading2"/>
        <w:numPr>
          <w:ilvl w:val="0"/>
          <w:numId w:val="0"/>
        </w:numPr>
      </w:pPr>
      <w:r>
        <w:t xml:space="preserve">Definitions </w:t>
      </w:r>
    </w:p>
    <w:p w14:paraId="2634227C" w14:textId="77777777" w:rsidR="00C14CF9" w:rsidRDefault="00C14CF9">
      <w:pPr>
        <w:pStyle w:val="Left15"/>
        <w:spacing w:before="60" w:after="60"/>
        <w:ind w:left="0"/>
        <w:rPr>
          <w:b/>
          <w:i/>
        </w:rPr>
      </w:pPr>
      <w:r>
        <w:rPr>
          <w:b/>
          <w:i/>
        </w:rPr>
        <w:t>STC definitions used:</w:t>
      </w:r>
    </w:p>
    <w:p w14:paraId="664FA417" w14:textId="12C00A95" w:rsidR="00847D73" w:rsidRDefault="00847D73">
      <w:pPr>
        <w:pStyle w:val="Left15"/>
        <w:spacing w:before="60" w:after="60"/>
        <w:ind w:left="0"/>
      </w:pPr>
      <w:r>
        <w:t>Electricity System Restoration Standard</w:t>
      </w:r>
    </w:p>
    <w:p w14:paraId="787DEF13" w14:textId="2FDDAD57" w:rsidR="00C14CF9" w:rsidRDefault="00C14CF9">
      <w:pPr>
        <w:pStyle w:val="Left15"/>
        <w:spacing w:before="60" w:after="60"/>
        <w:ind w:left="0"/>
      </w:pPr>
      <w:r>
        <w:t xml:space="preserve">Generator </w:t>
      </w:r>
    </w:p>
    <w:p w14:paraId="1249AE6E" w14:textId="77777777" w:rsidR="00C14CF9" w:rsidRDefault="00C14CF9">
      <w:pPr>
        <w:pStyle w:val="Left15"/>
        <w:spacing w:before="60" w:after="60"/>
        <w:ind w:left="0"/>
      </w:pPr>
      <w:r>
        <w:t>Good Industry Practice</w:t>
      </w:r>
    </w:p>
    <w:p w14:paraId="4D7C232E" w14:textId="77777777" w:rsidR="00847D73" w:rsidRDefault="00847D73" w:rsidP="00847D73">
      <w:pPr>
        <w:pStyle w:val="Left15"/>
        <w:spacing w:before="60" w:after="60"/>
        <w:ind w:left="0"/>
      </w:pPr>
      <w:r>
        <w:t>National Electricity Transmission System</w:t>
      </w:r>
    </w:p>
    <w:p w14:paraId="2FB5759F" w14:textId="77777777" w:rsidR="00C14CF9" w:rsidRDefault="00C14CF9">
      <w:pPr>
        <w:pStyle w:val="Left15"/>
        <w:spacing w:before="60" w:after="60"/>
        <w:ind w:left="0"/>
      </w:pPr>
      <w:r>
        <w:t>NGET</w:t>
      </w:r>
    </w:p>
    <w:p w14:paraId="5F6E2F6C" w14:textId="04167479" w:rsidR="00C515B9" w:rsidRDefault="00723656">
      <w:pPr>
        <w:pStyle w:val="Left15"/>
        <w:spacing w:before="60" w:after="60"/>
        <w:ind w:left="0"/>
      </w:pPr>
      <w:r>
        <w:t>The Company</w:t>
      </w:r>
    </w:p>
    <w:p w14:paraId="23AEE45A" w14:textId="73E066A1" w:rsidR="00EE1139" w:rsidRDefault="00EE1139">
      <w:pPr>
        <w:pStyle w:val="Left15"/>
        <w:spacing w:before="60" w:after="60"/>
        <w:ind w:left="0"/>
      </w:pPr>
      <w:r>
        <w:t>Party</w:t>
      </w:r>
    </w:p>
    <w:p w14:paraId="0FFAC90B" w14:textId="527E796B" w:rsidR="00984D1B" w:rsidRDefault="00984D1B" w:rsidP="00984D1B">
      <w:pPr>
        <w:jc w:val="both"/>
      </w:pPr>
      <w:r>
        <w:t>Services Capability Specification</w:t>
      </w:r>
    </w:p>
    <w:p w14:paraId="22FF654B" w14:textId="77777777" w:rsidR="00984D1B" w:rsidRDefault="00984D1B" w:rsidP="00984D1B">
      <w:pPr>
        <w:jc w:val="both"/>
      </w:pPr>
      <w:r>
        <w:t>Services Restoration Proposal</w:t>
      </w:r>
    </w:p>
    <w:p w14:paraId="115D5110" w14:textId="77777777" w:rsidR="00EE1139" w:rsidRDefault="00EE1139" w:rsidP="00EE1139">
      <w:pPr>
        <w:tabs>
          <w:tab w:val="left" w:pos="1134"/>
        </w:tabs>
        <w:spacing w:after="0"/>
      </w:pPr>
      <w:r>
        <w:t>SHETL</w:t>
      </w:r>
    </w:p>
    <w:p w14:paraId="43FB99EB" w14:textId="77777777" w:rsidR="00EE1139" w:rsidRDefault="00EE1139" w:rsidP="00EE1139">
      <w:pPr>
        <w:tabs>
          <w:tab w:val="left" w:pos="1134"/>
        </w:tabs>
        <w:spacing w:after="0"/>
      </w:pPr>
      <w:r>
        <w:t xml:space="preserve">SPT </w:t>
      </w:r>
    </w:p>
    <w:p w14:paraId="3ADDADDC" w14:textId="4E496B1B" w:rsidR="00984D1B" w:rsidRDefault="00984D1B" w:rsidP="00984D1B">
      <w:pPr>
        <w:jc w:val="both"/>
      </w:pPr>
      <w:r>
        <w:t>Services Reduction</w:t>
      </w:r>
    </w:p>
    <w:p w14:paraId="6563B2ED" w14:textId="77777777" w:rsidR="00984D1B" w:rsidRDefault="00984D1B" w:rsidP="00984D1B">
      <w:pPr>
        <w:jc w:val="both"/>
      </w:pPr>
      <w:r>
        <w:t>Services Reduction Risk</w:t>
      </w:r>
    </w:p>
    <w:p w14:paraId="3897DC38" w14:textId="1C6D599E" w:rsidR="00984D1B" w:rsidRDefault="00984D1B" w:rsidP="00984D1B">
      <w:pPr>
        <w:jc w:val="both"/>
      </w:pPr>
      <w:r>
        <w:t>System Restoration</w:t>
      </w:r>
    </w:p>
    <w:p w14:paraId="3CD41E6A" w14:textId="77777777" w:rsidR="00984D1B" w:rsidRDefault="00984D1B" w:rsidP="00984D1B">
      <w:pPr>
        <w:jc w:val="both"/>
      </w:pPr>
      <w:r>
        <w:t>Transmission System</w:t>
      </w:r>
    </w:p>
    <w:p w14:paraId="309FAD10" w14:textId="77777777" w:rsidR="00984D1B" w:rsidRDefault="00984D1B" w:rsidP="00984D1B">
      <w:pPr>
        <w:jc w:val="both"/>
      </w:pPr>
      <w:r>
        <w:t>User</w:t>
      </w:r>
    </w:p>
    <w:p w14:paraId="3B58F6FC" w14:textId="77777777" w:rsidR="00C14CF9" w:rsidRDefault="00C14CF9">
      <w:pPr>
        <w:pStyle w:val="Left15"/>
        <w:spacing w:before="60" w:after="60"/>
        <w:ind w:left="0"/>
        <w:rPr>
          <w:b/>
          <w:i/>
          <w:sz w:val="22"/>
        </w:rPr>
      </w:pPr>
    </w:p>
    <w:p w14:paraId="79257831" w14:textId="77777777" w:rsidR="00843F44" w:rsidRDefault="00843F44" w:rsidP="00843F44">
      <w:pPr>
        <w:pStyle w:val="Left15"/>
        <w:spacing w:before="60" w:after="60"/>
        <w:ind w:left="0"/>
      </w:pPr>
      <w:r>
        <w:rPr>
          <w:b/>
          <w:i/>
        </w:rPr>
        <w:t>Grid Code definitions used:</w:t>
      </w:r>
    </w:p>
    <w:p w14:paraId="2D80FB9E" w14:textId="77777777" w:rsidR="00843F44" w:rsidRDefault="00843F44" w:rsidP="00843F44">
      <w:pPr>
        <w:pStyle w:val="Left15"/>
        <w:spacing w:before="60" w:after="60"/>
        <w:ind w:left="0"/>
      </w:pPr>
      <w:r>
        <w:t>Control Telephony</w:t>
      </w:r>
    </w:p>
    <w:p w14:paraId="4841B424" w14:textId="77777777" w:rsidR="00843F44" w:rsidRDefault="00843F44" w:rsidP="00843F44">
      <w:pPr>
        <w:pStyle w:val="Left15"/>
        <w:spacing w:before="60" w:after="60"/>
        <w:ind w:left="0"/>
      </w:pPr>
      <w:r>
        <w:t>Control Centre</w:t>
      </w:r>
    </w:p>
    <w:p w14:paraId="1BA89775" w14:textId="77777777" w:rsidR="00843F44" w:rsidRDefault="00843F44" w:rsidP="00843F44">
      <w:pPr>
        <w:pStyle w:val="Left15"/>
        <w:spacing w:before="60" w:after="60"/>
        <w:ind w:left="0"/>
      </w:pPr>
      <w:r>
        <w:t>Critical Tools and Facilities</w:t>
      </w:r>
    </w:p>
    <w:p w14:paraId="7B264F19" w14:textId="77777777" w:rsidR="00C14CF9" w:rsidRDefault="00C14CF9">
      <w:pPr>
        <w:spacing w:before="60" w:after="60"/>
      </w:pPr>
    </w:p>
    <w:p w14:paraId="07B56912" w14:textId="77777777" w:rsidR="00C14CF9" w:rsidRDefault="00C14CF9">
      <w:pPr>
        <w:pStyle w:val="BodyText"/>
        <w:ind w:left="0"/>
      </w:pPr>
    </w:p>
    <w:p w14:paraId="558C9C19" w14:textId="77777777" w:rsidR="00C14CF9" w:rsidRDefault="00C14CF9">
      <w:pPr>
        <w:pStyle w:val="Heading2"/>
        <w:numPr>
          <w:ilvl w:val="0"/>
          <w:numId w:val="0"/>
        </w:numPr>
      </w:pPr>
    </w:p>
    <w:sectPr w:rsidR="00C14CF9">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AC85F" w14:textId="77777777" w:rsidR="00C31554" w:rsidRDefault="00C31554">
      <w:r>
        <w:separator/>
      </w:r>
    </w:p>
  </w:endnote>
  <w:endnote w:type="continuationSeparator" w:id="0">
    <w:p w14:paraId="75191532" w14:textId="77777777" w:rsidR="00C31554" w:rsidRDefault="00C31554">
      <w:r>
        <w:continuationSeparator/>
      </w:r>
    </w:p>
  </w:endnote>
  <w:endnote w:type="continuationNotice" w:id="1">
    <w:p w14:paraId="1D05C461" w14:textId="77777777" w:rsidR="00C31554" w:rsidRDefault="00C3155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85C5A" w14:textId="77777777" w:rsidR="00C14CF9" w:rsidRDefault="00C14CF9">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730930">
      <w:rPr>
        <w:noProof/>
        <w:snapToGrid w:val="0"/>
      </w:rPr>
      <w:t>4</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730930">
      <w:rPr>
        <w:noProof/>
        <w:snapToGrid w:val="0"/>
      </w:rPr>
      <w:t>7</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08A88" w14:textId="77777777" w:rsidR="00C31554" w:rsidRDefault="00C31554">
      <w:r>
        <w:separator/>
      </w:r>
    </w:p>
  </w:footnote>
  <w:footnote w:type="continuationSeparator" w:id="0">
    <w:p w14:paraId="32D8787A" w14:textId="77777777" w:rsidR="00C31554" w:rsidRDefault="00C31554">
      <w:r>
        <w:continuationSeparator/>
      </w:r>
    </w:p>
  </w:footnote>
  <w:footnote w:type="continuationNotice" w:id="1">
    <w:p w14:paraId="567005EC" w14:textId="77777777" w:rsidR="00C31554" w:rsidRDefault="00C3155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AA729" w14:textId="77777777" w:rsidR="00C14CF9" w:rsidRDefault="00C14CF9">
    <w:pPr>
      <w:pStyle w:val="Header"/>
      <w:rPr>
        <w:snapToGrid w:val="0"/>
      </w:rPr>
    </w:pPr>
    <w:r>
      <w:rPr>
        <w:snapToGrid w:val="0"/>
      </w:rPr>
      <w:t xml:space="preserve">STCP 04-5 Operational Telephony </w:t>
    </w:r>
  </w:p>
  <w:p w14:paraId="4B2B9F8B" w14:textId="04B7B6A3" w:rsidR="00C14CF9" w:rsidRDefault="00C14CF9">
    <w:pPr>
      <w:pStyle w:val="Header"/>
    </w:pPr>
    <w:r>
      <w:t xml:space="preserve">Issue </w:t>
    </w:r>
    <w:r w:rsidRPr="00994A4A">
      <w:t>00</w:t>
    </w:r>
    <w:r w:rsidR="00A50A6D">
      <w:t>7</w:t>
    </w:r>
    <w:r w:rsidRPr="00994A4A">
      <w:t xml:space="preserve"> </w:t>
    </w:r>
    <w:r w:rsidR="00866535" w:rsidRPr="00994A4A">
      <w:t>–</w:t>
    </w:r>
    <w:r w:rsidRPr="00994A4A">
      <w:t xml:space="preserve"> </w:t>
    </w:r>
    <w:r w:rsidR="00A50A6D">
      <w:t>04 M</w:t>
    </w:r>
    <w:r w:rsidR="001B64DE">
      <w:t>arch</w:t>
    </w:r>
    <w:r w:rsidR="00A50A6D">
      <w:t xml:space="preserve">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8F0725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2581C3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1FED4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A22551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B259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0878D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1FAD4E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DE17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28BD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65098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0574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 w15:restartNumberingAfterBreak="0">
    <w:nsid w:val="08573014"/>
    <w:multiLevelType w:val="multilevel"/>
    <w:tmpl w:val="8F6812B4"/>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2C551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7427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B263583"/>
    <w:multiLevelType w:val="singleLevel"/>
    <w:tmpl w:val="0809001B"/>
    <w:lvl w:ilvl="0">
      <w:start w:val="1"/>
      <w:numFmt w:val="lowerRoman"/>
      <w:lvlText w:val="%1."/>
      <w:lvlJc w:val="right"/>
      <w:pPr>
        <w:tabs>
          <w:tab w:val="num" w:pos="504"/>
        </w:tabs>
        <w:ind w:left="504" w:hanging="216"/>
      </w:pPr>
    </w:lvl>
  </w:abstractNum>
  <w:abstractNum w:abstractNumId="16" w15:restartNumberingAfterBreak="0">
    <w:nsid w:val="1BA24261"/>
    <w:multiLevelType w:val="singleLevel"/>
    <w:tmpl w:val="7E3EA7EE"/>
    <w:lvl w:ilvl="0">
      <w:start w:val="1"/>
      <w:numFmt w:val="lowerRoman"/>
      <w:lvlText w:val="%1."/>
      <w:lvlJc w:val="right"/>
      <w:pPr>
        <w:tabs>
          <w:tab w:val="num" w:pos="504"/>
        </w:tabs>
        <w:ind w:left="504" w:hanging="216"/>
      </w:pPr>
    </w:lvl>
  </w:abstractNum>
  <w:abstractNum w:abstractNumId="17" w15:restartNumberingAfterBreak="0">
    <w:nsid w:val="1D003F8A"/>
    <w:multiLevelType w:val="multilevel"/>
    <w:tmpl w:val="0AAA6DD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8" w15:restartNumberingAfterBreak="0">
    <w:nsid w:val="1D882B7A"/>
    <w:multiLevelType w:val="multilevel"/>
    <w:tmpl w:val="811A5BAC"/>
    <w:lvl w:ilvl="0">
      <w:start w:val="5"/>
      <w:numFmt w:val="decimal"/>
      <w:lvlText w:val="%1"/>
      <w:lvlJc w:val="left"/>
      <w:pPr>
        <w:tabs>
          <w:tab w:val="num" w:pos="720"/>
        </w:tabs>
        <w:ind w:left="720" w:hanging="720"/>
      </w:pPr>
      <w:rPr>
        <w:rFonts w:hint="default"/>
      </w:rPr>
    </w:lvl>
    <w:lvl w:ilvl="1">
      <w:start w:val="6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DB277A0"/>
    <w:multiLevelType w:val="singleLevel"/>
    <w:tmpl w:val="0809000F"/>
    <w:lvl w:ilvl="0">
      <w:start w:val="1"/>
      <w:numFmt w:val="decimal"/>
      <w:lvlText w:val="%1."/>
      <w:lvlJc w:val="left"/>
      <w:pPr>
        <w:tabs>
          <w:tab w:val="num" w:pos="360"/>
        </w:tabs>
        <w:ind w:left="360" w:hanging="360"/>
      </w:pPr>
    </w:lvl>
  </w:abstractNum>
  <w:abstractNum w:abstractNumId="20" w15:restartNumberingAfterBreak="0">
    <w:nsid w:val="1DEB73B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20D70349"/>
    <w:multiLevelType w:val="singleLevel"/>
    <w:tmpl w:val="0809001B"/>
    <w:lvl w:ilvl="0">
      <w:start w:val="1"/>
      <w:numFmt w:val="lowerRoman"/>
      <w:lvlText w:val="%1."/>
      <w:lvlJc w:val="right"/>
      <w:pPr>
        <w:tabs>
          <w:tab w:val="num" w:pos="504"/>
        </w:tabs>
        <w:ind w:left="504" w:hanging="216"/>
      </w:pPr>
    </w:lvl>
  </w:abstractNum>
  <w:abstractNum w:abstractNumId="22" w15:restartNumberingAfterBreak="0">
    <w:nsid w:val="231211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26EE3605"/>
    <w:multiLevelType w:val="multilevel"/>
    <w:tmpl w:val="57CCB974"/>
    <w:lvl w:ilvl="0">
      <w:start w:val="5"/>
      <w:numFmt w:val="decimal"/>
      <w:lvlText w:val="%1"/>
      <w:lvlJc w:val="left"/>
      <w:pPr>
        <w:tabs>
          <w:tab w:val="num" w:pos="435"/>
        </w:tabs>
        <w:ind w:left="435" w:hanging="435"/>
      </w:pPr>
      <w:rPr>
        <w:rFonts w:hint="default"/>
      </w:rPr>
    </w:lvl>
    <w:lvl w:ilvl="1">
      <w:start w:val="6"/>
      <w:numFmt w:val="decimal"/>
      <w:lvlText w:val="%1.%2"/>
      <w:lvlJc w:val="left"/>
      <w:pPr>
        <w:tabs>
          <w:tab w:val="num" w:pos="435"/>
        </w:tabs>
        <w:ind w:left="435" w:hanging="43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C783B65"/>
    <w:multiLevelType w:val="multilevel"/>
    <w:tmpl w:val="C9AA2866"/>
    <w:lvl w:ilvl="0">
      <w:start w:val="1"/>
      <w:numFmt w:val="decimal"/>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25" w15:restartNumberingAfterBreak="0">
    <w:nsid w:val="34461BED"/>
    <w:multiLevelType w:val="multilevel"/>
    <w:tmpl w:val="2FDA2204"/>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6410C83"/>
    <w:multiLevelType w:val="multilevel"/>
    <w:tmpl w:val="4738C42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7" w15:restartNumberingAfterBreak="0">
    <w:nsid w:val="3AEC416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3C4D269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1620F5B"/>
    <w:multiLevelType w:val="singleLevel"/>
    <w:tmpl w:val="0809001B"/>
    <w:lvl w:ilvl="0">
      <w:start w:val="1"/>
      <w:numFmt w:val="lowerRoman"/>
      <w:lvlText w:val="%1."/>
      <w:lvlJc w:val="right"/>
      <w:pPr>
        <w:tabs>
          <w:tab w:val="num" w:pos="504"/>
        </w:tabs>
        <w:ind w:left="504" w:hanging="216"/>
      </w:pPr>
    </w:lvl>
  </w:abstractNum>
  <w:abstractNum w:abstractNumId="30" w15:restartNumberingAfterBreak="0">
    <w:nsid w:val="46D946B2"/>
    <w:multiLevelType w:val="multilevel"/>
    <w:tmpl w:val="B7CCB7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47C6410A"/>
    <w:multiLevelType w:val="hybridMultilevel"/>
    <w:tmpl w:val="A43AE35A"/>
    <w:lvl w:ilvl="0" w:tplc="4C40B4E0">
      <w:start w:val="1"/>
      <w:numFmt w:val="decimal"/>
      <w:lvlText w:val="%1."/>
      <w:lvlJc w:val="left"/>
      <w:pPr>
        <w:tabs>
          <w:tab w:val="num" w:pos="360"/>
        </w:tabs>
        <w:ind w:left="360" w:hanging="360"/>
      </w:pPr>
    </w:lvl>
    <w:lvl w:ilvl="1" w:tplc="68202D98" w:tentative="1">
      <w:start w:val="1"/>
      <w:numFmt w:val="lowerLetter"/>
      <w:lvlText w:val="%2."/>
      <w:lvlJc w:val="left"/>
      <w:pPr>
        <w:tabs>
          <w:tab w:val="num" w:pos="1440"/>
        </w:tabs>
        <w:ind w:left="1440" w:hanging="360"/>
      </w:pPr>
    </w:lvl>
    <w:lvl w:ilvl="2" w:tplc="70607932" w:tentative="1">
      <w:start w:val="1"/>
      <w:numFmt w:val="lowerRoman"/>
      <w:lvlText w:val="%3."/>
      <w:lvlJc w:val="right"/>
      <w:pPr>
        <w:tabs>
          <w:tab w:val="num" w:pos="2160"/>
        </w:tabs>
        <w:ind w:left="2160" w:hanging="180"/>
      </w:pPr>
    </w:lvl>
    <w:lvl w:ilvl="3" w:tplc="F2CE8E0A" w:tentative="1">
      <w:start w:val="1"/>
      <w:numFmt w:val="decimal"/>
      <w:lvlText w:val="%4."/>
      <w:lvlJc w:val="left"/>
      <w:pPr>
        <w:tabs>
          <w:tab w:val="num" w:pos="2880"/>
        </w:tabs>
        <w:ind w:left="2880" w:hanging="360"/>
      </w:pPr>
    </w:lvl>
    <w:lvl w:ilvl="4" w:tplc="968298CC" w:tentative="1">
      <w:start w:val="1"/>
      <w:numFmt w:val="lowerLetter"/>
      <w:lvlText w:val="%5."/>
      <w:lvlJc w:val="left"/>
      <w:pPr>
        <w:tabs>
          <w:tab w:val="num" w:pos="3600"/>
        </w:tabs>
        <w:ind w:left="3600" w:hanging="360"/>
      </w:pPr>
    </w:lvl>
    <w:lvl w:ilvl="5" w:tplc="38E8A110" w:tentative="1">
      <w:start w:val="1"/>
      <w:numFmt w:val="lowerRoman"/>
      <w:lvlText w:val="%6."/>
      <w:lvlJc w:val="right"/>
      <w:pPr>
        <w:tabs>
          <w:tab w:val="num" w:pos="4320"/>
        </w:tabs>
        <w:ind w:left="4320" w:hanging="180"/>
      </w:pPr>
    </w:lvl>
    <w:lvl w:ilvl="6" w:tplc="69124240" w:tentative="1">
      <w:start w:val="1"/>
      <w:numFmt w:val="decimal"/>
      <w:lvlText w:val="%7."/>
      <w:lvlJc w:val="left"/>
      <w:pPr>
        <w:tabs>
          <w:tab w:val="num" w:pos="5040"/>
        </w:tabs>
        <w:ind w:left="5040" w:hanging="360"/>
      </w:pPr>
    </w:lvl>
    <w:lvl w:ilvl="7" w:tplc="24BEFF4C" w:tentative="1">
      <w:start w:val="1"/>
      <w:numFmt w:val="lowerLetter"/>
      <w:lvlText w:val="%8."/>
      <w:lvlJc w:val="left"/>
      <w:pPr>
        <w:tabs>
          <w:tab w:val="num" w:pos="5760"/>
        </w:tabs>
        <w:ind w:left="5760" w:hanging="360"/>
      </w:pPr>
    </w:lvl>
    <w:lvl w:ilvl="8" w:tplc="D3284DC0" w:tentative="1">
      <w:start w:val="1"/>
      <w:numFmt w:val="lowerRoman"/>
      <w:lvlText w:val="%9."/>
      <w:lvlJc w:val="right"/>
      <w:pPr>
        <w:tabs>
          <w:tab w:val="num" w:pos="6480"/>
        </w:tabs>
        <w:ind w:left="6480" w:hanging="180"/>
      </w:pPr>
    </w:lvl>
  </w:abstractNum>
  <w:abstractNum w:abstractNumId="32" w15:restartNumberingAfterBreak="0">
    <w:nsid w:val="4C1A3A78"/>
    <w:multiLevelType w:val="singleLevel"/>
    <w:tmpl w:val="08090001"/>
    <w:lvl w:ilvl="0">
      <w:start w:val="1"/>
      <w:numFmt w:val="bullet"/>
      <w:lvlText w:val=""/>
      <w:lvlJc w:val="left"/>
      <w:pPr>
        <w:ind w:left="720" w:hanging="360"/>
      </w:pPr>
      <w:rPr>
        <w:rFonts w:ascii="Symbol" w:hAnsi="Symbol" w:hint="default"/>
      </w:rPr>
    </w:lvl>
  </w:abstractNum>
  <w:abstractNum w:abstractNumId="33"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519754A7"/>
    <w:multiLevelType w:val="hybridMultilevel"/>
    <w:tmpl w:val="9456113C"/>
    <w:lvl w:ilvl="0" w:tplc="98D2430A">
      <w:start w:val="1"/>
      <w:numFmt w:val="decimal"/>
      <w:lvlText w:val="%1."/>
      <w:lvlJc w:val="left"/>
      <w:pPr>
        <w:tabs>
          <w:tab w:val="num" w:pos="360"/>
        </w:tabs>
        <w:ind w:left="360" w:hanging="360"/>
      </w:pPr>
    </w:lvl>
    <w:lvl w:ilvl="1" w:tplc="2C262366" w:tentative="1">
      <w:start w:val="1"/>
      <w:numFmt w:val="lowerLetter"/>
      <w:lvlText w:val="%2."/>
      <w:lvlJc w:val="left"/>
      <w:pPr>
        <w:tabs>
          <w:tab w:val="num" w:pos="1080"/>
        </w:tabs>
        <w:ind w:left="1080" w:hanging="360"/>
      </w:pPr>
    </w:lvl>
    <w:lvl w:ilvl="2" w:tplc="89306C4A" w:tentative="1">
      <w:start w:val="1"/>
      <w:numFmt w:val="lowerRoman"/>
      <w:lvlText w:val="%3."/>
      <w:lvlJc w:val="right"/>
      <w:pPr>
        <w:tabs>
          <w:tab w:val="num" w:pos="1800"/>
        </w:tabs>
        <w:ind w:left="1800" w:hanging="180"/>
      </w:pPr>
    </w:lvl>
    <w:lvl w:ilvl="3" w:tplc="E3281BD6" w:tentative="1">
      <w:start w:val="1"/>
      <w:numFmt w:val="decimal"/>
      <w:lvlText w:val="%4."/>
      <w:lvlJc w:val="left"/>
      <w:pPr>
        <w:tabs>
          <w:tab w:val="num" w:pos="2520"/>
        </w:tabs>
        <w:ind w:left="2520" w:hanging="360"/>
      </w:pPr>
    </w:lvl>
    <w:lvl w:ilvl="4" w:tplc="2C0089BE" w:tentative="1">
      <w:start w:val="1"/>
      <w:numFmt w:val="lowerLetter"/>
      <w:lvlText w:val="%5."/>
      <w:lvlJc w:val="left"/>
      <w:pPr>
        <w:tabs>
          <w:tab w:val="num" w:pos="3240"/>
        </w:tabs>
        <w:ind w:left="3240" w:hanging="360"/>
      </w:pPr>
    </w:lvl>
    <w:lvl w:ilvl="5" w:tplc="B8DC3DBA" w:tentative="1">
      <w:start w:val="1"/>
      <w:numFmt w:val="lowerRoman"/>
      <w:lvlText w:val="%6."/>
      <w:lvlJc w:val="right"/>
      <w:pPr>
        <w:tabs>
          <w:tab w:val="num" w:pos="3960"/>
        </w:tabs>
        <w:ind w:left="3960" w:hanging="180"/>
      </w:pPr>
    </w:lvl>
    <w:lvl w:ilvl="6" w:tplc="8F7290EA" w:tentative="1">
      <w:start w:val="1"/>
      <w:numFmt w:val="decimal"/>
      <w:lvlText w:val="%7."/>
      <w:lvlJc w:val="left"/>
      <w:pPr>
        <w:tabs>
          <w:tab w:val="num" w:pos="4680"/>
        </w:tabs>
        <w:ind w:left="4680" w:hanging="360"/>
      </w:pPr>
    </w:lvl>
    <w:lvl w:ilvl="7" w:tplc="05DC1F8A" w:tentative="1">
      <w:start w:val="1"/>
      <w:numFmt w:val="lowerLetter"/>
      <w:lvlText w:val="%8."/>
      <w:lvlJc w:val="left"/>
      <w:pPr>
        <w:tabs>
          <w:tab w:val="num" w:pos="5400"/>
        </w:tabs>
        <w:ind w:left="5400" w:hanging="360"/>
      </w:pPr>
    </w:lvl>
    <w:lvl w:ilvl="8" w:tplc="5AC492F4" w:tentative="1">
      <w:start w:val="1"/>
      <w:numFmt w:val="lowerRoman"/>
      <w:lvlText w:val="%9."/>
      <w:lvlJc w:val="right"/>
      <w:pPr>
        <w:tabs>
          <w:tab w:val="num" w:pos="6120"/>
        </w:tabs>
        <w:ind w:left="6120" w:hanging="180"/>
      </w:pPr>
    </w:lvl>
  </w:abstractNum>
  <w:abstractNum w:abstractNumId="35"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36" w15:restartNumberingAfterBreak="0">
    <w:nsid w:val="58241C1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13E4CE8"/>
    <w:multiLevelType w:val="multilevel"/>
    <w:tmpl w:val="45A2C594"/>
    <w:lvl w:ilvl="0">
      <w:start w:val="5"/>
      <w:numFmt w:val="decimal"/>
      <w:lvlText w:val="%1"/>
      <w:lvlJc w:val="left"/>
      <w:pPr>
        <w:tabs>
          <w:tab w:val="num" w:pos="435"/>
        </w:tabs>
        <w:ind w:left="435" w:hanging="435"/>
      </w:pPr>
      <w:rPr>
        <w:rFonts w:hint="default"/>
        <w:b w:val="0"/>
      </w:rPr>
    </w:lvl>
    <w:lvl w:ilvl="1">
      <w:start w:val="1"/>
      <w:numFmt w:val="decimal"/>
      <w:lvlText w:val="%1.%2"/>
      <w:lvlJc w:val="left"/>
      <w:pPr>
        <w:tabs>
          <w:tab w:val="num" w:pos="435"/>
        </w:tabs>
        <w:ind w:left="435" w:hanging="435"/>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8" w15:restartNumberingAfterBreak="0">
    <w:nsid w:val="6618699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6E7096A"/>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75858D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98F513E"/>
    <w:multiLevelType w:val="hybridMultilevel"/>
    <w:tmpl w:val="0D607588"/>
    <w:lvl w:ilvl="0" w:tplc="B5E48974">
      <w:start w:val="1"/>
      <w:numFmt w:val="bullet"/>
      <w:lvlText w:val=""/>
      <w:lvlJc w:val="left"/>
      <w:pPr>
        <w:tabs>
          <w:tab w:val="num" w:pos="1800"/>
        </w:tabs>
        <w:ind w:left="1797" w:hanging="357"/>
      </w:pPr>
      <w:rPr>
        <w:rFonts w:ascii="Symbol" w:hAnsi="Symbol" w:hint="default"/>
      </w:rPr>
    </w:lvl>
    <w:lvl w:ilvl="1" w:tplc="C8E6D464" w:tentative="1">
      <w:start w:val="1"/>
      <w:numFmt w:val="bullet"/>
      <w:lvlText w:val="o"/>
      <w:lvlJc w:val="left"/>
      <w:pPr>
        <w:tabs>
          <w:tab w:val="num" w:pos="2160"/>
        </w:tabs>
        <w:ind w:left="2160" w:hanging="360"/>
      </w:pPr>
      <w:rPr>
        <w:rFonts w:ascii="Courier New" w:hAnsi="Courier New" w:hint="default"/>
      </w:rPr>
    </w:lvl>
    <w:lvl w:ilvl="2" w:tplc="99E2DB6A" w:tentative="1">
      <w:start w:val="1"/>
      <w:numFmt w:val="bullet"/>
      <w:lvlText w:val=""/>
      <w:lvlJc w:val="left"/>
      <w:pPr>
        <w:tabs>
          <w:tab w:val="num" w:pos="2880"/>
        </w:tabs>
        <w:ind w:left="2880" w:hanging="360"/>
      </w:pPr>
      <w:rPr>
        <w:rFonts w:ascii="Wingdings" w:hAnsi="Wingdings" w:hint="default"/>
      </w:rPr>
    </w:lvl>
    <w:lvl w:ilvl="3" w:tplc="F924A460" w:tentative="1">
      <w:start w:val="1"/>
      <w:numFmt w:val="bullet"/>
      <w:lvlText w:val=""/>
      <w:lvlJc w:val="left"/>
      <w:pPr>
        <w:tabs>
          <w:tab w:val="num" w:pos="3600"/>
        </w:tabs>
        <w:ind w:left="3600" w:hanging="360"/>
      </w:pPr>
      <w:rPr>
        <w:rFonts w:ascii="Symbol" w:hAnsi="Symbol" w:hint="default"/>
      </w:rPr>
    </w:lvl>
    <w:lvl w:ilvl="4" w:tplc="7CEE4580" w:tentative="1">
      <w:start w:val="1"/>
      <w:numFmt w:val="bullet"/>
      <w:lvlText w:val="o"/>
      <w:lvlJc w:val="left"/>
      <w:pPr>
        <w:tabs>
          <w:tab w:val="num" w:pos="4320"/>
        </w:tabs>
        <w:ind w:left="4320" w:hanging="360"/>
      </w:pPr>
      <w:rPr>
        <w:rFonts w:ascii="Courier New" w:hAnsi="Courier New" w:hint="default"/>
      </w:rPr>
    </w:lvl>
    <w:lvl w:ilvl="5" w:tplc="C450B2D6" w:tentative="1">
      <w:start w:val="1"/>
      <w:numFmt w:val="bullet"/>
      <w:lvlText w:val=""/>
      <w:lvlJc w:val="left"/>
      <w:pPr>
        <w:tabs>
          <w:tab w:val="num" w:pos="5040"/>
        </w:tabs>
        <w:ind w:left="5040" w:hanging="360"/>
      </w:pPr>
      <w:rPr>
        <w:rFonts w:ascii="Wingdings" w:hAnsi="Wingdings" w:hint="default"/>
      </w:rPr>
    </w:lvl>
    <w:lvl w:ilvl="6" w:tplc="658293D4" w:tentative="1">
      <w:start w:val="1"/>
      <w:numFmt w:val="bullet"/>
      <w:lvlText w:val=""/>
      <w:lvlJc w:val="left"/>
      <w:pPr>
        <w:tabs>
          <w:tab w:val="num" w:pos="5760"/>
        </w:tabs>
        <w:ind w:left="5760" w:hanging="360"/>
      </w:pPr>
      <w:rPr>
        <w:rFonts w:ascii="Symbol" w:hAnsi="Symbol" w:hint="default"/>
      </w:rPr>
    </w:lvl>
    <w:lvl w:ilvl="7" w:tplc="A648C504" w:tentative="1">
      <w:start w:val="1"/>
      <w:numFmt w:val="bullet"/>
      <w:lvlText w:val="o"/>
      <w:lvlJc w:val="left"/>
      <w:pPr>
        <w:tabs>
          <w:tab w:val="num" w:pos="6480"/>
        </w:tabs>
        <w:ind w:left="6480" w:hanging="360"/>
      </w:pPr>
      <w:rPr>
        <w:rFonts w:ascii="Courier New" w:hAnsi="Courier New" w:hint="default"/>
      </w:rPr>
    </w:lvl>
    <w:lvl w:ilvl="8" w:tplc="B7688E2A"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6AF47295"/>
    <w:multiLevelType w:val="multilevel"/>
    <w:tmpl w:val="8F6812B4"/>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6B155EF1"/>
    <w:multiLevelType w:val="singleLevel"/>
    <w:tmpl w:val="0809000F"/>
    <w:lvl w:ilvl="0">
      <w:start w:val="1"/>
      <w:numFmt w:val="decimal"/>
      <w:lvlText w:val="%1."/>
      <w:lvlJc w:val="left"/>
      <w:pPr>
        <w:tabs>
          <w:tab w:val="num" w:pos="360"/>
        </w:tabs>
        <w:ind w:left="360" w:hanging="360"/>
      </w:pPr>
    </w:lvl>
  </w:abstractNum>
  <w:abstractNum w:abstractNumId="44" w15:restartNumberingAfterBreak="0">
    <w:nsid w:val="6E9460DA"/>
    <w:multiLevelType w:val="singleLevel"/>
    <w:tmpl w:val="0809000F"/>
    <w:lvl w:ilvl="0">
      <w:start w:val="1"/>
      <w:numFmt w:val="decimal"/>
      <w:lvlText w:val="%1."/>
      <w:lvlJc w:val="left"/>
      <w:pPr>
        <w:tabs>
          <w:tab w:val="num" w:pos="360"/>
        </w:tabs>
        <w:ind w:left="360" w:hanging="360"/>
      </w:pPr>
    </w:lvl>
  </w:abstractNum>
  <w:abstractNum w:abstractNumId="45" w15:restartNumberingAfterBreak="0">
    <w:nsid w:val="6EDB2011"/>
    <w:multiLevelType w:val="singleLevel"/>
    <w:tmpl w:val="0809001B"/>
    <w:lvl w:ilvl="0">
      <w:start w:val="1"/>
      <w:numFmt w:val="lowerRoman"/>
      <w:lvlText w:val="%1."/>
      <w:lvlJc w:val="right"/>
      <w:pPr>
        <w:tabs>
          <w:tab w:val="num" w:pos="504"/>
        </w:tabs>
        <w:ind w:left="504" w:hanging="216"/>
      </w:pPr>
    </w:lvl>
  </w:abstractNum>
  <w:abstractNum w:abstractNumId="46" w15:restartNumberingAfterBreak="0">
    <w:nsid w:val="775C65E9"/>
    <w:multiLevelType w:val="hybridMultilevel"/>
    <w:tmpl w:val="13723F70"/>
    <w:lvl w:ilvl="0" w:tplc="2D0EC4D4">
      <w:start w:val="1"/>
      <w:numFmt w:val="lowerRoman"/>
      <w:lvlText w:val="%1)"/>
      <w:lvlJc w:val="left"/>
      <w:pPr>
        <w:ind w:left="2145" w:hanging="720"/>
      </w:pPr>
      <w:rPr>
        <w:rFonts w:ascii="Arial" w:eastAsia="Times New Roman" w:hAnsi="Arial" w:cs="Times New Roman"/>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num w:numId="1" w16cid:durableId="332875214">
    <w:abstractNumId w:val="33"/>
  </w:num>
  <w:num w:numId="2" w16cid:durableId="1616668997">
    <w:abstractNumId w:val="17"/>
  </w:num>
  <w:num w:numId="3" w16cid:durableId="1857424944">
    <w:abstractNumId w:val="2"/>
  </w:num>
  <w:num w:numId="4" w16cid:durableId="1345862212">
    <w:abstractNumId w:val="35"/>
  </w:num>
  <w:num w:numId="5" w16cid:durableId="1056784520">
    <w:abstractNumId w:val="26"/>
  </w:num>
  <w:num w:numId="6" w16cid:durableId="790436117">
    <w:abstractNumId w:val="19"/>
  </w:num>
  <w:num w:numId="7" w16cid:durableId="2020349431">
    <w:abstractNumId w:val="34"/>
  </w:num>
  <w:num w:numId="8" w16cid:durableId="1450777320">
    <w:abstractNumId w:val="30"/>
  </w:num>
  <w:num w:numId="9" w16cid:durableId="943073417">
    <w:abstractNumId w:val="31"/>
  </w:num>
  <w:num w:numId="10" w16cid:durableId="499855960">
    <w:abstractNumId w:val="18"/>
  </w:num>
  <w:num w:numId="11" w16cid:durableId="354425478">
    <w:abstractNumId w:val="15"/>
  </w:num>
  <w:num w:numId="12" w16cid:durableId="473956416">
    <w:abstractNumId w:val="16"/>
  </w:num>
  <w:num w:numId="13" w16cid:durableId="2067028566">
    <w:abstractNumId w:val="41"/>
  </w:num>
  <w:num w:numId="14" w16cid:durableId="2063164424">
    <w:abstractNumId w:val="12"/>
  </w:num>
  <w:num w:numId="15" w16cid:durableId="1225801419">
    <w:abstractNumId w:val="45"/>
  </w:num>
  <w:num w:numId="16" w16cid:durableId="196430235">
    <w:abstractNumId w:val="42"/>
  </w:num>
  <w:num w:numId="17" w16cid:durableId="1853832025">
    <w:abstractNumId w:val="29"/>
  </w:num>
  <w:num w:numId="18" w16cid:durableId="1238634288">
    <w:abstractNumId w:val="25"/>
  </w:num>
  <w:num w:numId="19" w16cid:durableId="1125082755">
    <w:abstractNumId w:val="21"/>
  </w:num>
  <w:num w:numId="20" w16cid:durableId="1866626100">
    <w:abstractNumId w:val="23"/>
  </w:num>
  <w:num w:numId="21" w16cid:durableId="1570142993">
    <w:abstractNumId w:val="37"/>
  </w:num>
  <w:num w:numId="22" w16cid:durableId="953096188">
    <w:abstractNumId w:val="13"/>
  </w:num>
  <w:num w:numId="23" w16cid:durableId="1702514556">
    <w:abstractNumId w:val="40"/>
  </w:num>
  <w:num w:numId="24" w16cid:durableId="1543785609">
    <w:abstractNumId w:val="32"/>
  </w:num>
  <w:num w:numId="25" w16cid:durableId="1743915982">
    <w:abstractNumId w:val="28"/>
  </w:num>
  <w:num w:numId="26" w16cid:durableId="429857717">
    <w:abstractNumId w:val="43"/>
  </w:num>
  <w:num w:numId="27" w16cid:durableId="351759715">
    <w:abstractNumId w:val="14"/>
  </w:num>
  <w:num w:numId="28" w16cid:durableId="150025329">
    <w:abstractNumId w:val="10"/>
  </w:num>
  <w:num w:numId="29" w16cid:durableId="1640188348">
    <w:abstractNumId w:val="24"/>
  </w:num>
  <w:num w:numId="30" w16cid:durableId="1358391926">
    <w:abstractNumId w:val="22"/>
  </w:num>
  <w:num w:numId="31" w16cid:durableId="41291468">
    <w:abstractNumId w:val="20"/>
  </w:num>
  <w:num w:numId="32" w16cid:durableId="544879230">
    <w:abstractNumId w:val="27"/>
  </w:num>
  <w:num w:numId="33" w16cid:durableId="2145851470">
    <w:abstractNumId w:val="36"/>
  </w:num>
  <w:num w:numId="34" w16cid:durableId="1963346121">
    <w:abstractNumId w:val="38"/>
  </w:num>
  <w:num w:numId="35" w16cid:durableId="907300781">
    <w:abstractNumId w:val="44"/>
  </w:num>
  <w:num w:numId="36" w16cid:durableId="1704863294">
    <w:abstractNumId w:val="39"/>
  </w:num>
  <w:num w:numId="37" w16cid:durableId="1207179380">
    <w:abstractNumId w:val="11"/>
  </w:num>
  <w:num w:numId="38" w16cid:durableId="151945127">
    <w:abstractNumId w:val="46"/>
  </w:num>
  <w:num w:numId="39" w16cid:durableId="1050878900">
    <w:abstractNumId w:val="9"/>
  </w:num>
  <w:num w:numId="40" w16cid:durableId="1994335405">
    <w:abstractNumId w:val="7"/>
  </w:num>
  <w:num w:numId="41" w16cid:durableId="16737223">
    <w:abstractNumId w:val="6"/>
  </w:num>
  <w:num w:numId="42" w16cid:durableId="526406760">
    <w:abstractNumId w:val="5"/>
  </w:num>
  <w:num w:numId="43" w16cid:durableId="579364243">
    <w:abstractNumId w:val="4"/>
  </w:num>
  <w:num w:numId="44" w16cid:durableId="2065135341">
    <w:abstractNumId w:val="8"/>
  </w:num>
  <w:num w:numId="45" w16cid:durableId="319387451">
    <w:abstractNumId w:val="3"/>
  </w:num>
  <w:num w:numId="46" w16cid:durableId="313217028">
    <w:abstractNumId w:val="1"/>
  </w:num>
  <w:num w:numId="47" w16cid:durableId="434056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CF9"/>
    <w:rsid w:val="0000129B"/>
    <w:rsid w:val="00007EC7"/>
    <w:rsid w:val="00012CC8"/>
    <w:rsid w:val="00045E75"/>
    <w:rsid w:val="00053D17"/>
    <w:rsid w:val="000542BE"/>
    <w:rsid w:val="00057747"/>
    <w:rsid w:val="00081BEC"/>
    <w:rsid w:val="00084DF8"/>
    <w:rsid w:val="00085FC3"/>
    <w:rsid w:val="00091021"/>
    <w:rsid w:val="00162A00"/>
    <w:rsid w:val="00187939"/>
    <w:rsid w:val="001A519E"/>
    <w:rsid w:val="001B64DE"/>
    <w:rsid w:val="001E0162"/>
    <w:rsid w:val="001E3C4E"/>
    <w:rsid w:val="00201825"/>
    <w:rsid w:val="00202338"/>
    <w:rsid w:val="00207826"/>
    <w:rsid w:val="00215785"/>
    <w:rsid w:val="002449CD"/>
    <w:rsid w:val="00284D6B"/>
    <w:rsid w:val="002856E4"/>
    <w:rsid w:val="00290890"/>
    <w:rsid w:val="00293310"/>
    <w:rsid w:val="002A2018"/>
    <w:rsid w:val="002A2D10"/>
    <w:rsid w:val="002A3242"/>
    <w:rsid w:val="002A769D"/>
    <w:rsid w:val="002B2B64"/>
    <w:rsid w:val="002B4139"/>
    <w:rsid w:val="002C6A4D"/>
    <w:rsid w:val="002D0711"/>
    <w:rsid w:val="002D353D"/>
    <w:rsid w:val="002E5CA0"/>
    <w:rsid w:val="0031268E"/>
    <w:rsid w:val="00313089"/>
    <w:rsid w:val="00327CE3"/>
    <w:rsid w:val="00330168"/>
    <w:rsid w:val="00340051"/>
    <w:rsid w:val="00347299"/>
    <w:rsid w:val="00350126"/>
    <w:rsid w:val="00353A40"/>
    <w:rsid w:val="003701A1"/>
    <w:rsid w:val="00375AC7"/>
    <w:rsid w:val="00380B83"/>
    <w:rsid w:val="00384A64"/>
    <w:rsid w:val="003A2D64"/>
    <w:rsid w:val="003B1315"/>
    <w:rsid w:val="003B197F"/>
    <w:rsid w:val="003B2CFF"/>
    <w:rsid w:val="003B4E2B"/>
    <w:rsid w:val="003D000D"/>
    <w:rsid w:val="003D76C3"/>
    <w:rsid w:val="003F38A4"/>
    <w:rsid w:val="003F40ED"/>
    <w:rsid w:val="004340E5"/>
    <w:rsid w:val="00444311"/>
    <w:rsid w:val="004655D4"/>
    <w:rsid w:val="0047457C"/>
    <w:rsid w:val="00477405"/>
    <w:rsid w:val="0048334D"/>
    <w:rsid w:val="004B7D8A"/>
    <w:rsid w:val="004C28A9"/>
    <w:rsid w:val="004E08E4"/>
    <w:rsid w:val="004F4536"/>
    <w:rsid w:val="00525173"/>
    <w:rsid w:val="00527B97"/>
    <w:rsid w:val="00527F43"/>
    <w:rsid w:val="00531BBC"/>
    <w:rsid w:val="005431A1"/>
    <w:rsid w:val="005452E8"/>
    <w:rsid w:val="005551AD"/>
    <w:rsid w:val="00573FBC"/>
    <w:rsid w:val="00581908"/>
    <w:rsid w:val="00581A64"/>
    <w:rsid w:val="005A3B8B"/>
    <w:rsid w:val="005C29D5"/>
    <w:rsid w:val="005D022B"/>
    <w:rsid w:val="005D0D9B"/>
    <w:rsid w:val="005D6521"/>
    <w:rsid w:val="005E470E"/>
    <w:rsid w:val="005E578E"/>
    <w:rsid w:val="0060645A"/>
    <w:rsid w:val="00607CA6"/>
    <w:rsid w:val="0062401D"/>
    <w:rsid w:val="00652703"/>
    <w:rsid w:val="00661E49"/>
    <w:rsid w:val="00673776"/>
    <w:rsid w:val="00684CD2"/>
    <w:rsid w:val="006919B5"/>
    <w:rsid w:val="006B2ABE"/>
    <w:rsid w:val="006C448D"/>
    <w:rsid w:val="006C7EB4"/>
    <w:rsid w:val="006D66F7"/>
    <w:rsid w:val="006F41A3"/>
    <w:rsid w:val="006F489B"/>
    <w:rsid w:val="006F72AC"/>
    <w:rsid w:val="007109BD"/>
    <w:rsid w:val="00711BD1"/>
    <w:rsid w:val="007225BD"/>
    <w:rsid w:val="00723656"/>
    <w:rsid w:val="0072690B"/>
    <w:rsid w:val="00726D79"/>
    <w:rsid w:val="00730930"/>
    <w:rsid w:val="00733138"/>
    <w:rsid w:val="00734607"/>
    <w:rsid w:val="00755098"/>
    <w:rsid w:val="00771D9E"/>
    <w:rsid w:val="00786BCD"/>
    <w:rsid w:val="007B2030"/>
    <w:rsid w:val="007B2B2D"/>
    <w:rsid w:val="007B4CB9"/>
    <w:rsid w:val="007C15CA"/>
    <w:rsid w:val="007D2C35"/>
    <w:rsid w:val="00801E96"/>
    <w:rsid w:val="008125B4"/>
    <w:rsid w:val="008150CC"/>
    <w:rsid w:val="008218F1"/>
    <w:rsid w:val="00840E49"/>
    <w:rsid w:val="00843F44"/>
    <w:rsid w:val="00847D73"/>
    <w:rsid w:val="0085648D"/>
    <w:rsid w:val="00866535"/>
    <w:rsid w:val="0086758E"/>
    <w:rsid w:val="008702A0"/>
    <w:rsid w:val="00873A02"/>
    <w:rsid w:val="008A71AC"/>
    <w:rsid w:val="008C199D"/>
    <w:rsid w:val="008E290A"/>
    <w:rsid w:val="008E2C09"/>
    <w:rsid w:val="008F3521"/>
    <w:rsid w:val="008F76E7"/>
    <w:rsid w:val="00900C52"/>
    <w:rsid w:val="009220DB"/>
    <w:rsid w:val="009240A5"/>
    <w:rsid w:val="0092715B"/>
    <w:rsid w:val="00927692"/>
    <w:rsid w:val="0093458B"/>
    <w:rsid w:val="009358F7"/>
    <w:rsid w:val="009403E7"/>
    <w:rsid w:val="009459FE"/>
    <w:rsid w:val="009634F1"/>
    <w:rsid w:val="00963A99"/>
    <w:rsid w:val="009751D7"/>
    <w:rsid w:val="00984D1B"/>
    <w:rsid w:val="00994A4A"/>
    <w:rsid w:val="009A68BB"/>
    <w:rsid w:val="009B40BF"/>
    <w:rsid w:val="009B427F"/>
    <w:rsid w:val="009B4C3C"/>
    <w:rsid w:val="009E3D66"/>
    <w:rsid w:val="009F5804"/>
    <w:rsid w:val="00A128B5"/>
    <w:rsid w:val="00A50A6D"/>
    <w:rsid w:val="00A62437"/>
    <w:rsid w:val="00AB47CD"/>
    <w:rsid w:val="00AC47D3"/>
    <w:rsid w:val="00AD073F"/>
    <w:rsid w:val="00AD4C48"/>
    <w:rsid w:val="00AE37F5"/>
    <w:rsid w:val="00AE62DD"/>
    <w:rsid w:val="00B02610"/>
    <w:rsid w:val="00B26A91"/>
    <w:rsid w:val="00B3417B"/>
    <w:rsid w:val="00B415DD"/>
    <w:rsid w:val="00B477BA"/>
    <w:rsid w:val="00B65978"/>
    <w:rsid w:val="00B67DC3"/>
    <w:rsid w:val="00B801CA"/>
    <w:rsid w:val="00B8148A"/>
    <w:rsid w:val="00B97CB2"/>
    <w:rsid w:val="00B97EF1"/>
    <w:rsid w:val="00BB2D88"/>
    <w:rsid w:val="00BB325D"/>
    <w:rsid w:val="00BC3BFB"/>
    <w:rsid w:val="00BD3379"/>
    <w:rsid w:val="00BD6D03"/>
    <w:rsid w:val="00BE3E66"/>
    <w:rsid w:val="00C14AD1"/>
    <w:rsid w:val="00C14CF9"/>
    <w:rsid w:val="00C16EAB"/>
    <w:rsid w:val="00C17757"/>
    <w:rsid w:val="00C26076"/>
    <w:rsid w:val="00C308D8"/>
    <w:rsid w:val="00C31554"/>
    <w:rsid w:val="00C35D3B"/>
    <w:rsid w:val="00C41C73"/>
    <w:rsid w:val="00C421B0"/>
    <w:rsid w:val="00C42367"/>
    <w:rsid w:val="00C515B9"/>
    <w:rsid w:val="00C60B19"/>
    <w:rsid w:val="00C72D55"/>
    <w:rsid w:val="00C77EDC"/>
    <w:rsid w:val="00C86F27"/>
    <w:rsid w:val="00CB3B32"/>
    <w:rsid w:val="00CB5008"/>
    <w:rsid w:val="00CC2499"/>
    <w:rsid w:val="00CD3FF2"/>
    <w:rsid w:val="00CE0048"/>
    <w:rsid w:val="00CE1F78"/>
    <w:rsid w:val="00CE4379"/>
    <w:rsid w:val="00CE4478"/>
    <w:rsid w:val="00D27AB4"/>
    <w:rsid w:val="00D52626"/>
    <w:rsid w:val="00D54CE4"/>
    <w:rsid w:val="00D62B70"/>
    <w:rsid w:val="00D73334"/>
    <w:rsid w:val="00D86950"/>
    <w:rsid w:val="00D86B4B"/>
    <w:rsid w:val="00DA181F"/>
    <w:rsid w:val="00DB3014"/>
    <w:rsid w:val="00DC48D0"/>
    <w:rsid w:val="00DC7A3C"/>
    <w:rsid w:val="00DF2813"/>
    <w:rsid w:val="00DF4087"/>
    <w:rsid w:val="00DF4991"/>
    <w:rsid w:val="00DF5481"/>
    <w:rsid w:val="00E13F41"/>
    <w:rsid w:val="00E20D7B"/>
    <w:rsid w:val="00E2644E"/>
    <w:rsid w:val="00E264BD"/>
    <w:rsid w:val="00E35ADB"/>
    <w:rsid w:val="00E36AA8"/>
    <w:rsid w:val="00E40569"/>
    <w:rsid w:val="00E41BEE"/>
    <w:rsid w:val="00E66B20"/>
    <w:rsid w:val="00E76EA2"/>
    <w:rsid w:val="00E9461D"/>
    <w:rsid w:val="00E9531F"/>
    <w:rsid w:val="00EA085A"/>
    <w:rsid w:val="00EA2EF0"/>
    <w:rsid w:val="00EA441F"/>
    <w:rsid w:val="00EB17A5"/>
    <w:rsid w:val="00EC2A32"/>
    <w:rsid w:val="00EC2DF7"/>
    <w:rsid w:val="00EC3861"/>
    <w:rsid w:val="00ED1D84"/>
    <w:rsid w:val="00ED56E1"/>
    <w:rsid w:val="00ED7B94"/>
    <w:rsid w:val="00EE0DDD"/>
    <w:rsid w:val="00EE1139"/>
    <w:rsid w:val="00EE70AD"/>
    <w:rsid w:val="00EF60E3"/>
    <w:rsid w:val="00F15265"/>
    <w:rsid w:val="00F249E1"/>
    <w:rsid w:val="00F3152D"/>
    <w:rsid w:val="00F4581F"/>
    <w:rsid w:val="00F67BFB"/>
    <w:rsid w:val="00F70820"/>
    <w:rsid w:val="00FA2232"/>
    <w:rsid w:val="00FA2637"/>
    <w:rsid w:val="00FA3048"/>
    <w:rsid w:val="00FA513C"/>
    <w:rsid w:val="00FB4863"/>
    <w:rsid w:val="00FC0335"/>
    <w:rsid w:val="00FD5562"/>
    <w:rsid w:val="00FD7425"/>
    <w:rsid w:val="1A166DE9"/>
    <w:rsid w:val="239F9009"/>
    <w:rsid w:val="3AE70445"/>
    <w:rsid w:val="3D6883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7C02141B"/>
  <w15:chartTrackingRefBased/>
  <w15:docId w15:val="{20FF13D5-8B67-494B-B09B-48D6314DA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7EF1"/>
    <w:pPr>
      <w:spacing w:after="120"/>
    </w:pPr>
    <w:rPr>
      <w:rFonts w:ascii="Arial" w:hAnsi="Arial"/>
      <w:lang w:eastAsia="en-US"/>
    </w:rPr>
  </w:style>
  <w:style w:type="paragraph" w:styleId="Heading1">
    <w:name w:val="heading 1"/>
    <w:basedOn w:val="Normal"/>
    <w:next w:val="Normal"/>
    <w:qFormat/>
    <w:pPr>
      <w:keepNext/>
      <w:numPr>
        <w:numId w:val="4"/>
      </w:numPr>
      <w:outlineLvl w:val="0"/>
    </w:pPr>
    <w:rPr>
      <w:b/>
      <w:kern w:val="28"/>
      <w:sz w:val="28"/>
    </w:rPr>
  </w:style>
  <w:style w:type="paragraph" w:styleId="Heading2">
    <w:name w:val="heading 2"/>
    <w:basedOn w:val="Normal"/>
    <w:next w:val="Normal"/>
    <w:qFormat/>
    <w:pPr>
      <w:keepNext/>
      <w:numPr>
        <w:ilvl w:val="1"/>
        <w:numId w:val="4"/>
      </w:numPr>
      <w:outlineLvl w:val="1"/>
    </w:pPr>
    <w:rPr>
      <w:b/>
      <w:i/>
      <w:sz w:val="24"/>
    </w:rPr>
  </w:style>
  <w:style w:type="paragraph" w:styleId="Heading3">
    <w:name w:val="heading 3"/>
    <w:basedOn w:val="Normal"/>
    <w:qFormat/>
    <w:pPr>
      <w:keepNext/>
      <w:numPr>
        <w:ilvl w:val="2"/>
        <w:numId w:val="4"/>
      </w:numPr>
      <w:outlineLvl w:val="2"/>
    </w:pPr>
  </w:style>
  <w:style w:type="paragraph" w:styleId="Heading4">
    <w:name w:val="heading 4"/>
    <w:basedOn w:val="Normal"/>
    <w:next w:val="Normal"/>
    <w:qFormat/>
    <w:pPr>
      <w:keepNext/>
      <w:numPr>
        <w:ilvl w:val="3"/>
        <w:numId w:val="4"/>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
    <w:name w:val="Body Text Indent"/>
    <w:basedOn w:val="Normal"/>
    <w:link w:val="BodyTextIndentChar"/>
    <w:pPr>
      <w:spacing w:after="0"/>
      <w:ind w:left="720" w:hanging="720"/>
    </w:pPr>
  </w:style>
  <w:style w:type="paragraph" w:styleId="BodyTextIndent2">
    <w:name w:val="Body Text Indent 2"/>
    <w:basedOn w:val="Normal"/>
    <w:pPr>
      <w:spacing w:after="0"/>
      <w:ind w:left="720"/>
    </w:pPr>
    <w:rPr>
      <w:rFonts w:ascii="Times New Roman" w:hAnsi="Times New Roman"/>
    </w:rPr>
  </w:style>
  <w:style w:type="character" w:styleId="CommentReference">
    <w:name w:val="annotation reference"/>
    <w:semiHidden/>
    <w:rPr>
      <w:sz w:val="16"/>
    </w:rPr>
  </w:style>
  <w:style w:type="paragraph" w:styleId="CommentText">
    <w:name w:val="annotation text"/>
    <w:basedOn w:val="Normal"/>
    <w:link w:val="CommentTextChar"/>
    <w:semiHidden/>
    <w:rsid w:val="00733138"/>
    <w:pPr>
      <w:spacing w:after="0"/>
    </w:pPr>
  </w:style>
  <w:style w:type="paragraph" w:customStyle="1" w:styleId="Left15">
    <w:name w:val="Left 1.5"/>
    <w:basedOn w:val="Normal"/>
    <w:pPr>
      <w:spacing w:before="120" w:after="240"/>
      <w:ind w:left="851"/>
    </w:pPr>
  </w:style>
  <w:style w:type="paragraph" w:styleId="BalloonText">
    <w:name w:val="Balloon Text"/>
    <w:basedOn w:val="Normal"/>
    <w:semiHidden/>
    <w:rPr>
      <w:rFonts w:ascii="Tahoma" w:hAnsi="Tahoma" w:cs="Tahoma"/>
      <w:sz w:val="16"/>
      <w:szCs w:val="16"/>
    </w:rPr>
  </w:style>
  <w:style w:type="paragraph" w:customStyle="1" w:styleId="NGTSAppendix">
    <w:name w:val="NGTS Appendix"/>
    <w:basedOn w:val="Normal"/>
    <w:pPr>
      <w:keepNext/>
      <w:keepLines/>
      <w:widowControl w:val="0"/>
      <w:spacing w:after="0"/>
      <w:jc w:val="both"/>
    </w:pPr>
    <w:rPr>
      <w:snapToGrid w:val="0"/>
      <w:sz w:val="22"/>
    </w:rPr>
  </w:style>
  <w:style w:type="table" w:styleId="TableGrid">
    <w:name w:val="Table Grid"/>
    <w:basedOn w:val="TableNormal"/>
    <w:rsid w:val="001E3C4E"/>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733138"/>
    <w:pPr>
      <w:spacing w:after="120"/>
    </w:pPr>
    <w:rPr>
      <w:b/>
      <w:bCs/>
    </w:rPr>
  </w:style>
  <w:style w:type="character" w:customStyle="1" w:styleId="CommentTextChar">
    <w:name w:val="Comment Text Char"/>
    <w:link w:val="CommentText"/>
    <w:semiHidden/>
    <w:rsid w:val="00C421B0"/>
    <w:rPr>
      <w:rFonts w:ascii="Arial" w:hAnsi="Arial"/>
      <w:lang w:eastAsia="en-US"/>
    </w:rPr>
  </w:style>
  <w:style w:type="character" w:customStyle="1" w:styleId="CommentSubjectChar">
    <w:name w:val="Comment Subject Char"/>
    <w:link w:val="CommentSubject"/>
    <w:rsid w:val="00866535"/>
    <w:rPr>
      <w:rFonts w:ascii="Arial" w:hAnsi="Arial"/>
      <w:b/>
      <w:bCs/>
      <w:lang w:eastAsia="en-US"/>
    </w:rPr>
  </w:style>
  <w:style w:type="paragraph" w:styleId="Revision">
    <w:name w:val="Revision"/>
    <w:hidden/>
    <w:uiPriority w:val="99"/>
    <w:semiHidden/>
    <w:rsid w:val="00AE37F5"/>
    <w:rPr>
      <w:rFonts w:ascii="Arial" w:hAnsi="Arial"/>
      <w:lang w:eastAsia="en-US"/>
    </w:rPr>
  </w:style>
  <w:style w:type="paragraph" w:customStyle="1" w:styleId="Level1Text">
    <w:name w:val="Level 1 Text"/>
    <w:basedOn w:val="Normal"/>
    <w:link w:val="Level1TextChar"/>
    <w:rsid w:val="004655D4"/>
    <w:pPr>
      <w:keepLines/>
      <w:widowControl w:val="0"/>
      <w:tabs>
        <w:tab w:val="left" w:pos="1418"/>
      </w:tabs>
      <w:spacing w:line="264" w:lineRule="auto"/>
      <w:ind w:left="1418" w:hanging="1418"/>
      <w:jc w:val="both"/>
    </w:pPr>
    <w:rPr>
      <w:snapToGrid w:val="0"/>
      <w:color w:val="000000"/>
    </w:rPr>
  </w:style>
  <w:style w:type="character" w:customStyle="1" w:styleId="Level1TextChar">
    <w:name w:val="Level 1 Text Char"/>
    <w:link w:val="Level1Text"/>
    <w:rsid w:val="004655D4"/>
    <w:rPr>
      <w:rFonts w:ascii="Arial" w:hAnsi="Arial"/>
      <w:snapToGrid w:val="0"/>
      <w:color w:val="000000"/>
      <w:lang w:eastAsia="en-US"/>
    </w:rPr>
  </w:style>
  <w:style w:type="paragraph" w:customStyle="1" w:styleId="Default">
    <w:name w:val="Default"/>
    <w:rsid w:val="00EC2A32"/>
    <w:pPr>
      <w:autoSpaceDE w:val="0"/>
      <w:autoSpaceDN w:val="0"/>
      <w:adjustRightInd w:val="0"/>
    </w:pPr>
    <w:rPr>
      <w:color w:val="000000"/>
      <w:sz w:val="24"/>
      <w:szCs w:val="24"/>
    </w:rPr>
  </w:style>
  <w:style w:type="character" w:customStyle="1" w:styleId="BodyTextChar">
    <w:name w:val="Body Text Char"/>
    <w:basedOn w:val="DefaultParagraphFont"/>
    <w:link w:val="BodyText"/>
    <w:rsid w:val="00B97EF1"/>
    <w:rPr>
      <w:rFonts w:ascii="Arial" w:hAnsi="Arial"/>
      <w:lang w:eastAsia="en-US"/>
    </w:rPr>
  </w:style>
  <w:style w:type="character" w:customStyle="1" w:styleId="BodyTextIndentChar">
    <w:name w:val="Body Text Indent Char"/>
    <w:basedOn w:val="DefaultParagraphFont"/>
    <w:link w:val="BodyTextIndent"/>
    <w:rsid w:val="00B97EF1"/>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7813290">
      <w:bodyDiv w:val="1"/>
      <w:marLeft w:val="0"/>
      <w:marRight w:val="0"/>
      <w:marTop w:val="0"/>
      <w:marBottom w:val="0"/>
      <w:divBdr>
        <w:top w:val="none" w:sz="0" w:space="0" w:color="auto"/>
        <w:left w:val="none" w:sz="0" w:space="0" w:color="auto"/>
        <w:bottom w:val="none" w:sz="0" w:space="0" w:color="auto"/>
        <w:right w:val="none" w:sz="0" w:space="0" w:color="auto"/>
      </w:divBdr>
    </w:div>
    <w:div w:id="730470188">
      <w:bodyDiv w:val="1"/>
      <w:marLeft w:val="0"/>
      <w:marRight w:val="0"/>
      <w:marTop w:val="0"/>
      <w:marBottom w:val="0"/>
      <w:divBdr>
        <w:top w:val="none" w:sz="0" w:space="0" w:color="auto"/>
        <w:left w:val="none" w:sz="0" w:space="0" w:color="auto"/>
        <w:bottom w:val="none" w:sz="0" w:space="0" w:color="auto"/>
        <w:right w:val="none" w:sz="0" w:space="0" w:color="auto"/>
      </w:divBdr>
    </w:div>
    <w:div w:id="927930912">
      <w:bodyDiv w:val="1"/>
      <w:marLeft w:val="0"/>
      <w:marRight w:val="0"/>
      <w:marTop w:val="0"/>
      <w:marBottom w:val="0"/>
      <w:divBdr>
        <w:top w:val="none" w:sz="0" w:space="0" w:color="auto"/>
        <w:left w:val="none" w:sz="0" w:space="0" w:color="auto"/>
        <w:bottom w:val="none" w:sz="0" w:space="0" w:color="auto"/>
        <w:right w:val="none" w:sz="0" w:space="0" w:color="auto"/>
      </w:divBdr>
    </w:div>
    <w:div w:id="1766268913">
      <w:bodyDiv w:val="1"/>
      <w:marLeft w:val="0"/>
      <w:marRight w:val="0"/>
      <w:marTop w:val="0"/>
      <w:marBottom w:val="0"/>
      <w:divBdr>
        <w:top w:val="none" w:sz="0" w:space="0" w:color="auto"/>
        <w:left w:val="none" w:sz="0" w:space="0" w:color="auto"/>
        <w:bottom w:val="none" w:sz="0" w:space="0" w:color="auto"/>
        <w:right w:val="none" w:sz="0" w:space="0" w:color="auto"/>
      </w:divBdr>
    </w:div>
    <w:div w:id="191674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w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e3132a0-aaf2-4326-8928-c084593c093d">
      <UserInfo>
        <DisplayName/>
        <AccountId xsi:nil="true"/>
        <AccountType/>
      </UserInfo>
    </SharedWithUsers>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7EE758-CDCE-4B04-9844-3D136FA81C73}">
  <ds:schemaRefs>
    <ds:schemaRef ds:uri="http://schemas.microsoft.com/sharepoint/v3/contenttype/forms"/>
  </ds:schemaRefs>
</ds:datastoreItem>
</file>

<file path=customXml/itemProps2.xml><?xml version="1.0" encoding="utf-8"?>
<ds:datastoreItem xmlns:ds="http://schemas.openxmlformats.org/officeDocument/2006/customXml" ds:itemID="{594F1985-B2D5-4443-831B-7E80EC00773B}">
  <ds:schemaRefs>
    <ds:schemaRef ds:uri="http://schemas.microsoft.com/office/2006/metadata/properties"/>
    <ds:schemaRef ds:uri="http://schemas.microsoft.com/office/infopath/2007/PartnerControls"/>
    <ds:schemaRef ds:uri="2e3132a0-aaf2-4326-8928-c084593c093d"/>
    <ds:schemaRef ds:uri="63cc5491-11d0-42b6-aa67-deea8f49087f"/>
    <ds:schemaRef ds:uri="35ebc48a-dc9e-45bc-8496-b347132bae57"/>
  </ds:schemaRefs>
</ds:datastoreItem>
</file>

<file path=customXml/itemProps3.xml><?xml version="1.0" encoding="utf-8"?>
<ds:datastoreItem xmlns:ds="http://schemas.openxmlformats.org/officeDocument/2006/customXml" ds:itemID="{3716FACD-AC2F-4717-B8C5-8A30F5A9BD01}">
  <ds:schemaRefs>
    <ds:schemaRef ds:uri="http://schemas.openxmlformats.org/officeDocument/2006/bibliography"/>
  </ds:schemaRefs>
</ds:datastoreItem>
</file>

<file path=customXml/itemProps4.xml><?xml version="1.0" encoding="utf-8"?>
<ds:datastoreItem xmlns:ds="http://schemas.openxmlformats.org/officeDocument/2006/customXml" ds:itemID="{FDD037E9-FA61-4AC9-8617-9B3DC271ED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1297</Words>
  <Characters>7393</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STCP04-5 Issue 007 Operational Telephony 04 March 2024</dc:title>
  <dc:subject/>
  <dc:creator>Peaceful</dc:creator>
  <cp:keywords/>
  <cp:lastModifiedBy>Rashpal Gata Aura (ESO)</cp:lastModifiedBy>
  <cp:revision>38</cp:revision>
  <cp:lastPrinted>2024-06-06T15:25:00Z</cp:lastPrinted>
  <dcterms:created xsi:type="dcterms:W3CDTF">2024-02-28T22:00:00Z</dcterms:created>
  <dcterms:modified xsi:type="dcterms:W3CDTF">2025-10-15T16:17:00Z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0x010100B4C46F44E5CB4144B14721DA3AAC8360</vt:lpwstr>
  </property>
  <property fmtid="{D5CDD505-2E9C-101B-9397-08002B2CF9AE}" pid="4" name="IconOverlay">
    <vt:lpwstr/>
  </property>
  <property fmtid="{D5CDD505-2E9C-101B-9397-08002B2CF9AE}" pid="5" name="test">
    <vt:lpwstr/>
  </property>
  <property fmtid="{D5CDD505-2E9C-101B-9397-08002B2CF9AE}" pid="6" name="_AdHocReviewCycleID">
    <vt:i4>-1004081152</vt:i4>
  </property>
  <property fmtid="{D5CDD505-2E9C-101B-9397-08002B2CF9AE}" pid="7" name="_EmailSubject">
    <vt:lpwstr>STCP Modification Proposal - Interface Design Changes (2)</vt:lpwstr>
  </property>
  <property fmtid="{D5CDD505-2E9C-101B-9397-08002B2CF9AE}" pid="8" name="_AuthorEmail">
    <vt:lpwstr>Bec.Thornton@nationalgrid.com</vt:lpwstr>
  </property>
  <property fmtid="{D5CDD505-2E9C-101B-9397-08002B2CF9AE}" pid="9" name="_AuthorEmailDisplayName">
    <vt:lpwstr>Thornton, Bec</vt:lpwstr>
  </property>
  <property fmtid="{D5CDD505-2E9C-101B-9397-08002B2CF9AE}" pid="10" name="_PreviousAdHocReviewCycleID">
    <vt:i4>1086729593</vt:i4>
  </property>
  <property fmtid="{D5CDD505-2E9C-101B-9397-08002B2CF9AE}" pid="11" name="_ReviewingToolsShownOnce">
    <vt:lpwstr/>
  </property>
  <property fmtid="{D5CDD505-2E9C-101B-9397-08002B2CF9AE}" pid="12" name="MediaServiceImageTags">
    <vt:lpwstr/>
  </property>
  <property fmtid="{D5CDD505-2E9C-101B-9397-08002B2CF9AE}" pid="13" name="Order">
    <vt:r8>3286300</vt:r8>
  </property>
  <property fmtid="{D5CDD505-2E9C-101B-9397-08002B2CF9AE}" pid="14" name="xd_Signature">
    <vt:bool>false</vt:bool>
  </property>
  <property fmtid="{D5CDD505-2E9C-101B-9397-08002B2CF9AE}" pid="15" name="xd_ProgID">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y fmtid="{D5CDD505-2E9C-101B-9397-08002B2CF9AE}" pid="20" name="docLang">
    <vt:lpwstr>en</vt:lpwstr>
  </property>
</Properties>
</file>